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25"/>
        <w:gridCol w:w="3679"/>
        <w:gridCol w:w="2268"/>
        <w:gridCol w:w="1304"/>
      </w:tblGrid>
      <w:tr w:rsidR="00AA0C99" w:rsidRPr="00FF3B64" w:rsidTr="00A0285F">
        <w:tc>
          <w:tcPr>
            <w:tcW w:w="2525" w:type="dxa"/>
            <w:shd w:val="clear" w:color="auto" w:fill="E0C1FF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:rsidR="00AA0C99" w:rsidRPr="00FF3B64" w:rsidRDefault="00111226" w:rsidP="00CD737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CD73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:rsidTr="00A0285F">
        <w:tc>
          <w:tcPr>
            <w:tcW w:w="2525" w:type="dxa"/>
            <w:shd w:val="clear" w:color="auto" w:fill="E0C1FF"/>
            <w:vAlign w:val="center"/>
          </w:tcPr>
          <w:p w:rsidR="00AA0C99" w:rsidRPr="00FF3B64" w:rsidRDefault="00AA0C99" w:rsidP="00604655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:rsidR="00AA0C99" w:rsidRPr="00FF3B64" w:rsidRDefault="006D3E28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  <w:r w:rsidR="00CD73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:rsidTr="00A0285F">
        <w:trPr>
          <w:trHeight w:val="117"/>
        </w:trPr>
        <w:tc>
          <w:tcPr>
            <w:tcW w:w="2525" w:type="dxa"/>
            <w:shd w:val="clear" w:color="auto" w:fill="E0C1FF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:rsidR="00AA0C99" w:rsidRPr="00FF3B64" w:rsidRDefault="00F234AE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F234AE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 xml:space="preserve">Dnevni odmor </w:t>
            </w:r>
          </w:p>
        </w:tc>
        <w:tc>
          <w:tcPr>
            <w:tcW w:w="2268" w:type="dxa"/>
            <w:vMerge w:val="restart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:rsidR="00AA0C99" w:rsidRPr="00FF3B64" w:rsidRDefault="00CD737E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:rsidTr="00A0285F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E0C1FF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:rsidR="00AA0C99" w:rsidRPr="00FF3B64" w:rsidRDefault="006D3E28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 xml:space="preserve">Zdravlje 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:rsidTr="00A0285F">
        <w:tc>
          <w:tcPr>
            <w:tcW w:w="9776" w:type="dxa"/>
            <w:gridSpan w:val="4"/>
            <w:shd w:val="clear" w:color="auto" w:fill="E0C1FF"/>
            <w:vAlign w:val="center"/>
          </w:tcPr>
          <w:p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:rsidTr="00604655">
        <w:tc>
          <w:tcPr>
            <w:tcW w:w="9776" w:type="dxa"/>
            <w:gridSpan w:val="4"/>
          </w:tcPr>
          <w:p w:rsidR="00000000" w:rsidRDefault="00097C63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</w:rPr>
            </w:pPr>
            <w:r w:rsidRPr="00097C63">
              <w:rPr>
                <w:color w:val="231F20"/>
              </w:rPr>
              <w:t>A.3.1.A Pravilno organizira vrijeme za rad i odmor tijekom dana.</w:t>
            </w:r>
          </w:p>
          <w:p w:rsidR="00000000" w:rsidRDefault="00097C63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</w:rPr>
            </w:pPr>
            <w:r w:rsidRPr="00097C63">
              <w:rPr>
                <w:color w:val="231F20"/>
              </w:rPr>
              <w:t>osr A 3.1. Razvija sliku o sebi.</w:t>
            </w:r>
          </w:p>
          <w:p w:rsidR="00000000" w:rsidRDefault="00097C63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</w:rPr>
            </w:pPr>
            <w:r w:rsidRPr="00097C63">
              <w:rPr>
                <w:color w:val="231F20"/>
              </w:rPr>
              <w:t>osr B 3.1. Obrazlaže i uvažava potrebe i osjećaje drugih.</w:t>
            </w:r>
          </w:p>
          <w:p w:rsidR="00000000" w:rsidRDefault="00AC1369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</w:pPr>
          </w:p>
        </w:tc>
      </w:tr>
      <w:tr w:rsidR="00AA0C99" w:rsidRPr="00FF3B64" w:rsidTr="00A0285F">
        <w:tc>
          <w:tcPr>
            <w:tcW w:w="2525" w:type="dxa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:rsidR="00AA0C99" w:rsidRPr="00FF3B64" w:rsidRDefault="00097C63" w:rsidP="00F170E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rutina, odmor, zdravlje, organizacija vremena</w:t>
            </w:r>
          </w:p>
        </w:tc>
      </w:tr>
      <w:tr w:rsidR="00AA0C99" w:rsidRPr="00FF3B64" w:rsidTr="00A0285F">
        <w:tc>
          <w:tcPr>
            <w:tcW w:w="2525" w:type="dxa"/>
            <w:tcBorders>
              <w:bottom w:val="single" w:sz="4" w:space="0" w:color="000000"/>
            </w:tcBorders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:rsidR="00AA0C99" w:rsidRPr="00FF3B64" w:rsidRDefault="00A94F7B" w:rsidP="0004277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radne </w:t>
            </w:r>
            <w:r w:rsidR="00097C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listiće (Prilog 1),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izraditi </w:t>
            </w:r>
            <w:bookmarkStart w:id="0" w:name="_GoBack"/>
            <w:bookmarkEnd w:id="0"/>
            <w:r w:rsidR="00097C63">
              <w:rPr>
                <w:rFonts w:ascii="Times New Roman" w:eastAsia="Times New Roman" w:hAnsi="Times New Roman" w:cs="Times New Roman"/>
                <w:sz w:val="24"/>
                <w:szCs w:val="24"/>
              </w:rPr>
              <w:t>PPT (Prilog 2)</w:t>
            </w:r>
          </w:p>
        </w:tc>
      </w:tr>
      <w:tr w:rsidR="00AA0C99" w:rsidRPr="00FF3B64" w:rsidTr="00A0285F">
        <w:tc>
          <w:tcPr>
            <w:tcW w:w="9776" w:type="dxa"/>
            <w:gridSpan w:val="4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:rsidTr="00604655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:rsidR="00000000" w:rsidRDefault="006D3E2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Uvodni dio </w:t>
            </w:r>
          </w:p>
          <w:p w:rsidR="00000000" w:rsidRDefault="00704D5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04D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Razrednik/razrednica uč</w:t>
            </w:r>
            <w:r w:rsidR="00097C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enike upoznaje s ciljevima sata:</w:t>
            </w:r>
          </w:p>
          <w:p w:rsidR="00000000" w:rsidRDefault="00704D5D">
            <w:pPr>
              <w:pStyle w:val="ListParagraph"/>
              <w:numPr>
                <w:ilvl w:val="0"/>
                <w:numId w:val="19"/>
              </w:numPr>
              <w:rPr>
                <w:bCs/>
              </w:rPr>
            </w:pPr>
            <w:r w:rsidRPr="00704D5D">
              <w:rPr>
                <w:bCs/>
              </w:rPr>
              <w:t>Osvijestiti što nas zaokuplja za vrijeme školskog tjedna i vikenda.</w:t>
            </w:r>
          </w:p>
          <w:p w:rsidR="00000000" w:rsidRDefault="00704D5D">
            <w:pPr>
              <w:pStyle w:val="ListParagraph"/>
              <w:numPr>
                <w:ilvl w:val="0"/>
                <w:numId w:val="19"/>
              </w:numPr>
              <w:rPr>
                <w:bCs/>
              </w:rPr>
            </w:pPr>
            <w:r w:rsidRPr="00704D5D">
              <w:rPr>
                <w:bCs/>
              </w:rPr>
              <w:t xml:space="preserve">Prepoznati važnost pravilnog organiziranja vremena i dnevnog odmora. </w:t>
            </w:r>
          </w:p>
          <w:p w:rsidR="00000000" w:rsidRDefault="00704D5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4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:rsidR="00000000" w:rsidRDefault="00DC582D">
            <w:pPr>
              <w:spacing w:after="0" w:line="360" w:lineRule="auto"/>
              <w:ind w:left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1. </w:t>
            </w:r>
            <w:ins w:id="1" w:author="sk-mpovalec" w:date="2021-09-27T15:17:00Z">
              <w:r w:rsidR="00A61158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A</w:t>
              </w:r>
            </w:ins>
            <w:del w:id="2" w:author="sk-mpovalec" w:date="2021-09-27T15:17:00Z">
              <w:r w:rsidDel="00A61158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delText>a</w:delText>
              </w:r>
            </w:del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ktivnost </w:t>
            </w:r>
          </w:p>
          <w:p w:rsidR="00000000" w:rsidRDefault="00704D5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04D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Dijeli im radne listiće</w:t>
            </w:r>
            <w:r w:rsidR="00EA14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(Prilog 1). </w:t>
            </w:r>
          </w:p>
          <w:p w:rsidR="00000000" w:rsidRDefault="00DC582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Razgovor s učenicima.</w:t>
            </w:r>
          </w:p>
          <w:p w:rsidR="00000000" w:rsidRDefault="00DC582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Učenici pričaju o zadovoljstvu organizacije svog dana za vrijeme trajanja škole i vikendom. </w:t>
            </w:r>
          </w:p>
          <w:p w:rsidR="00000000" w:rsidRDefault="00A0285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Razrednik/razrednica postavlja pitanja:</w:t>
            </w:r>
          </w:p>
          <w:p w:rsidR="00000000" w:rsidRDefault="00A0285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Koliko sati sna ste upisali?</w:t>
            </w:r>
          </w:p>
          <w:p w:rsidR="00000000" w:rsidRDefault="00A0285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Kako se osjećate ako nedovoljno spavate?</w:t>
            </w:r>
          </w:p>
          <w:p w:rsidR="00000000" w:rsidRDefault="00A0285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Možete li pratiti nastavu ako ste umorni?</w:t>
            </w:r>
          </w:p>
          <w:p w:rsidR="00000000" w:rsidRDefault="00A0285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Što vas najviše omete u odlasku na spavanje?</w:t>
            </w:r>
          </w:p>
          <w:p w:rsidR="00000000" w:rsidRDefault="00A0285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Može li se provođenje uz računalo, mobitel i slično nazvati odmorom? </w:t>
            </w:r>
          </w:p>
          <w:p w:rsidR="00000000" w:rsidRDefault="00A0285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Kako se osjećate nakon što provedete duže vrijeme uz te uređaje?</w:t>
            </w:r>
          </w:p>
          <w:p w:rsidR="00000000" w:rsidRDefault="00A712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Prezentacija (Prilog 2)</w:t>
            </w:r>
            <w:r w:rsidR="00097C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Razgovaraju za vrijeme prezentacije.</w:t>
            </w:r>
          </w:p>
          <w:p w:rsidR="00000000" w:rsidRDefault="00A0285F">
            <w:pPr>
              <w:spacing w:after="0" w:line="360" w:lineRule="auto"/>
              <w:ind w:left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2. </w:t>
            </w:r>
            <w:ins w:id="3" w:author="sk-mpovalec" w:date="2021-09-27T15:17:00Z">
              <w:r w:rsidR="00A61158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A</w:t>
              </w:r>
            </w:ins>
            <w:del w:id="4" w:author="sk-mpovalec" w:date="2021-09-27T15:17:00Z">
              <w:r w:rsidDel="00A61158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delText>a</w:delText>
              </w:r>
            </w:del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ktivnost </w:t>
            </w:r>
          </w:p>
          <w:p w:rsidR="00000000" w:rsidRDefault="00A0285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Igra</w:t>
            </w:r>
            <w:ins w:id="5" w:author="sk-mpovalec" w:date="2021-09-27T15:17:00Z">
              <w:r w:rsidR="00A61158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 xml:space="preserve"> </w:t>
              </w:r>
            </w:ins>
            <w:del w:id="6" w:author="sk-mpovalec" w:date="2021-09-27T15:17:00Z">
              <w:r w:rsidDel="00A61158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delText>-</w:delText>
              </w:r>
            </w:del>
            <w:ins w:id="7" w:author="sk-mpovalec" w:date="2021-09-27T15:17:00Z">
              <w:r w:rsidR="00A61158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–</w:t>
              </w:r>
              <w:r w:rsidR="00A61158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 xml:space="preserve"> </w:t>
              </w:r>
            </w:ins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savjetnik</w:t>
            </w:r>
            <w:ins w:id="8" w:author="sk-mpovalec" w:date="2021-09-27T15:17:00Z">
              <w:r w:rsidR="00A61158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 xml:space="preserve"> </w:t>
              </w:r>
            </w:ins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000000" w:rsidRDefault="00A0285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Učenici između sebe dijele papire na koje su upisali dnevnu rutinu. </w:t>
            </w:r>
          </w:p>
          <w:p w:rsidR="00000000" w:rsidRDefault="00A712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Zadatak: Pregledaj dnevnu rutinu svog prijatelja te mu daj nekoliko savjeta kako da oblikuje svoj dan tako da ima vremena za odmor, zabavu i obaveze.</w:t>
            </w:r>
            <w:r w:rsidR="00097C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Razgovor. </w:t>
            </w:r>
          </w:p>
          <w:p w:rsidR="00000000" w:rsidRDefault="001D489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Završni dio </w:t>
            </w:r>
          </w:p>
          <w:p w:rsidR="00000000" w:rsidRDefault="001D489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Zaključak: Zašto je važna organizacija vremena za dnevni odmor</w:t>
            </w:r>
            <w:r w:rsidR="00097C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?</w:t>
            </w:r>
          </w:p>
          <w:p w:rsidR="00000000" w:rsidRDefault="00AC1369">
            <w:pPr>
              <w:jc w:val="both"/>
            </w:pPr>
          </w:p>
        </w:tc>
      </w:tr>
    </w:tbl>
    <w:p w:rsidR="000210F5" w:rsidRDefault="00AC1369"/>
    <w:p w:rsidR="006D3E28" w:rsidDel="001629B0" w:rsidRDefault="00AA0C99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  <w:r>
        <w:br w:type="page"/>
      </w:r>
    </w:p>
    <w:p w:rsidR="00000000" w:rsidRPr="00A61158" w:rsidRDefault="00AC1369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rPrChange w:id="9" w:author="sk-mpovalec" w:date="2021-09-27T15:19:00Z">
            <w:rPr>
              <w:b/>
            </w:rPr>
          </w:rPrChange>
        </w:rPr>
      </w:pPr>
      <w:r w:rsidRPr="00A61158">
        <w:rPr>
          <w:rFonts w:ascii="Times New Roman" w:hAnsi="Times New Roman" w:cs="Times New Roman"/>
          <w:noProof/>
          <w:sz w:val="24"/>
          <w:szCs w:val="24"/>
          <w:rPrChange w:id="10" w:author="sk-mpovalec" w:date="2021-09-27T15:19:00Z">
            <w:rPr>
              <w:noProof/>
            </w:rPr>
          </w:rPrChange>
        </w:rPr>
        <w:lastRenderedPageBreak/>
        <w:drawing>
          <wp:anchor distT="0" distB="0" distL="114300" distR="114300" simplePos="0" relativeHeight="251670528" behindDoc="0" locked="0" layoutInCell="1" allowOverlap="1">
            <wp:simplePos x="0" y="0"/>
            <wp:positionH relativeFrom="margin">
              <wp:posOffset>-632460</wp:posOffset>
            </wp:positionH>
            <wp:positionV relativeFrom="paragraph">
              <wp:posOffset>-450215</wp:posOffset>
            </wp:positionV>
            <wp:extent cx="876756" cy="993140"/>
            <wp:effectExtent l="0" t="0" r="0" b="0"/>
            <wp:wrapNone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5a22aba5052a23.2831130215122216050212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756" cy="993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20AA1" w:rsidRPr="00A61158">
        <w:rPr>
          <w:rFonts w:ascii="Times New Roman" w:hAnsi="Times New Roman" w:cs="Times New Roman"/>
          <w:sz w:val="24"/>
          <w:szCs w:val="24"/>
          <w:rPrChange w:id="11" w:author="sk-mpovalec" w:date="2021-09-27T15:19:00Z">
            <w:rPr/>
          </w:rPrChange>
        </w:rPr>
        <w:t xml:space="preserve">          </w:t>
      </w:r>
      <w:r w:rsidR="00704D5D" w:rsidRPr="00A61158">
        <w:rPr>
          <w:rFonts w:ascii="Times New Roman" w:hAnsi="Times New Roman" w:cs="Times New Roman"/>
          <w:b/>
          <w:sz w:val="24"/>
          <w:szCs w:val="24"/>
          <w:rPrChange w:id="12" w:author="sk-mpovalec" w:date="2021-09-27T15:19:00Z">
            <w:rPr>
              <w:b/>
            </w:rPr>
          </w:rPrChange>
        </w:rPr>
        <w:t>Prilog 1</w:t>
      </w:r>
    </w:p>
    <w:p w:rsidR="00000000" w:rsidRPr="00A61158" w:rsidRDefault="006C0DE4">
      <w:pPr>
        <w:tabs>
          <w:tab w:val="left" w:pos="880"/>
          <w:tab w:val="left" w:pos="2960"/>
        </w:tabs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  <w:rPrChange w:id="13" w:author="sk-mpovalec" w:date="2021-09-27T15:19:00Z">
            <w:rPr/>
          </w:rPrChange>
        </w:rPr>
      </w:pPr>
      <w:r w:rsidRPr="00A61158">
        <w:rPr>
          <w:rFonts w:ascii="Times New Roman" w:hAnsi="Times New Roman" w:cs="Times New Roman"/>
          <w:sz w:val="24"/>
          <w:szCs w:val="24"/>
          <w:rPrChange w:id="14" w:author="sk-mpovalec" w:date="2021-09-27T15:19:00Z">
            <w:rPr/>
          </w:rPrChange>
        </w:rPr>
        <w:t>Napiši</w:t>
      </w:r>
      <w:r w:rsidR="00420AA1" w:rsidRPr="00A61158">
        <w:rPr>
          <w:rFonts w:ascii="Times New Roman" w:hAnsi="Times New Roman" w:cs="Times New Roman"/>
          <w:sz w:val="24"/>
          <w:szCs w:val="24"/>
          <w:rPrChange w:id="15" w:author="sk-mpovalec" w:date="2021-09-27T15:19:00Z">
            <w:rPr/>
          </w:rPrChange>
        </w:rPr>
        <w:t xml:space="preserve"> što najčešće radiš u određeno vrijeme (</w:t>
      </w:r>
      <w:del w:id="16" w:author="sk-mpovalec" w:date="2021-09-27T15:18:00Z">
        <w:r w:rsidR="00420AA1" w:rsidRPr="00A61158" w:rsidDel="00A61158">
          <w:rPr>
            <w:rFonts w:ascii="Times New Roman" w:hAnsi="Times New Roman" w:cs="Times New Roman"/>
            <w:sz w:val="24"/>
            <w:szCs w:val="24"/>
            <w:rPrChange w:id="17" w:author="sk-mpovalec" w:date="2021-09-27T15:19:00Z">
              <w:rPr/>
            </w:rPrChange>
          </w:rPr>
          <w:delText>.</w:delText>
        </w:r>
      </w:del>
      <w:r w:rsidR="00420AA1" w:rsidRPr="00A61158">
        <w:rPr>
          <w:rFonts w:ascii="Times New Roman" w:hAnsi="Times New Roman" w:cs="Times New Roman"/>
          <w:sz w:val="24"/>
          <w:szCs w:val="24"/>
          <w:rPrChange w:id="18" w:author="sk-mpovalec" w:date="2021-09-27T15:19:00Z">
            <w:rPr/>
          </w:rPrChange>
        </w:rPr>
        <w:t>npr. učenje, spavanje, igrice..)</w:t>
      </w:r>
      <w:ins w:id="19" w:author="sk-mpovalec" w:date="2021-09-27T15:18:00Z">
        <w:r w:rsidR="00A61158" w:rsidRPr="00A61158">
          <w:rPr>
            <w:rFonts w:ascii="Times New Roman" w:hAnsi="Times New Roman" w:cs="Times New Roman"/>
            <w:sz w:val="24"/>
            <w:szCs w:val="24"/>
            <w:rPrChange w:id="20" w:author="sk-mpovalec" w:date="2021-09-27T15:19:00Z">
              <w:rPr/>
            </w:rPrChange>
          </w:rPr>
          <w:t>.</w:t>
        </w:r>
      </w:ins>
    </w:p>
    <w:tbl>
      <w:tblPr>
        <w:tblStyle w:val="TableGrid"/>
        <w:tblpPr w:leftFromText="180" w:rightFromText="180" w:vertAnchor="page" w:horzAnchor="margin" w:tblpY="2269"/>
        <w:tblW w:w="0" w:type="auto"/>
        <w:tblLook w:val="04A0"/>
      </w:tblPr>
      <w:tblGrid>
        <w:gridCol w:w="1056"/>
        <w:gridCol w:w="3827"/>
        <w:gridCol w:w="3964"/>
      </w:tblGrid>
      <w:tr w:rsidR="00420AA1" w:rsidTr="006C0DE4">
        <w:tc>
          <w:tcPr>
            <w:tcW w:w="991" w:type="dxa"/>
            <w:shd w:val="clear" w:color="auto" w:fill="E0C1FF"/>
          </w:tcPr>
          <w:p w:rsidR="00420AA1" w:rsidRPr="00A61158" w:rsidRDefault="00A61158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rPrChange w:id="21" w:author="sk-mpovalec" w:date="2021-09-27T15:19:00Z">
                  <w:rPr/>
                </w:rPrChange>
              </w:rPr>
            </w:pPr>
            <w:r w:rsidRPr="00A61158">
              <w:rPr>
                <w:rFonts w:ascii="Times New Roman" w:hAnsi="Times New Roman" w:cs="Times New Roman"/>
                <w:b/>
                <w:sz w:val="24"/>
                <w:szCs w:val="24"/>
                <w:rPrChange w:id="22" w:author="sk-mpovalec" w:date="2021-09-27T15:19:00Z">
                  <w:rPr>
                    <w:b/>
                  </w:rPr>
                </w:rPrChange>
              </w:rPr>
              <w:t>Vrijeme</w:t>
            </w:r>
          </w:p>
        </w:tc>
        <w:tc>
          <w:tcPr>
            <w:tcW w:w="3827" w:type="dxa"/>
            <w:shd w:val="clear" w:color="auto" w:fill="E0C1FF"/>
          </w:tcPr>
          <w:p w:rsidR="00420AA1" w:rsidRPr="00A61158" w:rsidRDefault="00A61158" w:rsidP="00DC582D">
            <w:pPr>
              <w:tabs>
                <w:tab w:val="left" w:pos="880"/>
                <w:tab w:val="left" w:pos="296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rPrChange w:id="23" w:author="sk-mpovalec" w:date="2021-09-27T15:19:00Z">
                  <w:rPr/>
                </w:rPrChange>
              </w:rPr>
            </w:pPr>
            <w:r w:rsidRPr="00A61158">
              <w:rPr>
                <w:rFonts w:ascii="Times New Roman" w:hAnsi="Times New Roman" w:cs="Times New Roman"/>
                <w:b/>
                <w:sz w:val="24"/>
                <w:szCs w:val="24"/>
                <w:rPrChange w:id="24" w:author="sk-mpovalec" w:date="2021-09-27T15:19:00Z">
                  <w:rPr>
                    <w:b/>
                  </w:rPr>
                </w:rPrChange>
              </w:rPr>
              <w:t>Moj dan za vrijeme škole</w:t>
            </w:r>
          </w:p>
        </w:tc>
        <w:tc>
          <w:tcPr>
            <w:tcW w:w="3964" w:type="dxa"/>
            <w:shd w:val="clear" w:color="auto" w:fill="E0C1FF"/>
          </w:tcPr>
          <w:p w:rsidR="00420AA1" w:rsidRPr="00A61158" w:rsidRDefault="00A61158" w:rsidP="00DC582D">
            <w:pPr>
              <w:tabs>
                <w:tab w:val="left" w:pos="880"/>
                <w:tab w:val="left" w:pos="296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rPrChange w:id="25" w:author="sk-mpovalec" w:date="2021-09-27T15:19:00Z">
                  <w:rPr/>
                </w:rPrChange>
              </w:rPr>
            </w:pPr>
            <w:r w:rsidRPr="00A61158">
              <w:rPr>
                <w:rFonts w:ascii="Times New Roman" w:hAnsi="Times New Roman" w:cs="Times New Roman"/>
                <w:b/>
                <w:sz w:val="24"/>
                <w:szCs w:val="24"/>
                <w:rPrChange w:id="26" w:author="sk-mpovalec" w:date="2021-09-27T15:19:00Z">
                  <w:rPr>
                    <w:b/>
                  </w:rPr>
                </w:rPrChange>
              </w:rPr>
              <w:t>Moj dan vikendom</w:t>
            </w:r>
          </w:p>
        </w:tc>
      </w:tr>
      <w:tr w:rsidR="00420AA1" w:rsidTr="006C0DE4">
        <w:tc>
          <w:tcPr>
            <w:tcW w:w="991" w:type="dxa"/>
            <w:shd w:val="clear" w:color="auto" w:fill="E0C1FF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27" w:author="sk-mpovalec" w:date="2021-09-27T15:19:00Z">
                  <w:rPr/>
                </w:rPrChange>
              </w:rPr>
            </w:pPr>
            <w:r w:rsidRPr="00A61158">
              <w:rPr>
                <w:rFonts w:ascii="Times New Roman" w:hAnsi="Times New Roman" w:cs="Times New Roman"/>
                <w:sz w:val="24"/>
                <w:szCs w:val="24"/>
                <w:rPrChange w:id="28" w:author="sk-mpovalec" w:date="2021-09-27T15:19:00Z">
                  <w:rPr/>
                </w:rPrChange>
              </w:rPr>
              <w:t>00:00</w:t>
            </w:r>
          </w:p>
        </w:tc>
        <w:tc>
          <w:tcPr>
            <w:tcW w:w="3827" w:type="dxa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29" w:author="sk-mpovalec" w:date="2021-09-27T15:19:00Z">
                  <w:rPr/>
                </w:rPrChange>
              </w:rPr>
            </w:pPr>
          </w:p>
        </w:tc>
        <w:tc>
          <w:tcPr>
            <w:tcW w:w="3964" w:type="dxa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30" w:author="sk-mpovalec" w:date="2021-09-27T15:19:00Z">
                  <w:rPr/>
                </w:rPrChange>
              </w:rPr>
            </w:pPr>
          </w:p>
        </w:tc>
      </w:tr>
      <w:tr w:rsidR="00420AA1" w:rsidTr="006C0DE4">
        <w:tc>
          <w:tcPr>
            <w:tcW w:w="991" w:type="dxa"/>
            <w:shd w:val="clear" w:color="auto" w:fill="E0C1FF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31" w:author="sk-mpovalec" w:date="2021-09-27T15:19:00Z">
                  <w:rPr/>
                </w:rPrChange>
              </w:rPr>
            </w:pPr>
            <w:r w:rsidRPr="00A61158">
              <w:rPr>
                <w:rFonts w:ascii="Times New Roman" w:hAnsi="Times New Roman" w:cs="Times New Roman"/>
                <w:sz w:val="24"/>
                <w:szCs w:val="24"/>
                <w:rPrChange w:id="32" w:author="sk-mpovalec" w:date="2021-09-27T15:19:00Z">
                  <w:rPr/>
                </w:rPrChange>
              </w:rPr>
              <w:t>01:00</w:t>
            </w:r>
          </w:p>
        </w:tc>
        <w:tc>
          <w:tcPr>
            <w:tcW w:w="3827" w:type="dxa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33" w:author="sk-mpovalec" w:date="2021-09-27T15:19:00Z">
                  <w:rPr/>
                </w:rPrChange>
              </w:rPr>
            </w:pPr>
          </w:p>
        </w:tc>
        <w:tc>
          <w:tcPr>
            <w:tcW w:w="3964" w:type="dxa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34" w:author="sk-mpovalec" w:date="2021-09-27T15:19:00Z">
                  <w:rPr/>
                </w:rPrChange>
              </w:rPr>
            </w:pPr>
          </w:p>
        </w:tc>
      </w:tr>
      <w:tr w:rsidR="00420AA1" w:rsidTr="006C0DE4">
        <w:tc>
          <w:tcPr>
            <w:tcW w:w="991" w:type="dxa"/>
            <w:shd w:val="clear" w:color="auto" w:fill="E0C1FF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35" w:author="sk-mpovalec" w:date="2021-09-27T15:19:00Z">
                  <w:rPr/>
                </w:rPrChange>
              </w:rPr>
            </w:pPr>
            <w:r w:rsidRPr="00A61158">
              <w:rPr>
                <w:rFonts w:ascii="Times New Roman" w:hAnsi="Times New Roman" w:cs="Times New Roman"/>
                <w:sz w:val="24"/>
                <w:szCs w:val="24"/>
                <w:rPrChange w:id="36" w:author="sk-mpovalec" w:date="2021-09-27T15:19:00Z">
                  <w:rPr/>
                </w:rPrChange>
              </w:rPr>
              <w:t>02:00</w:t>
            </w:r>
          </w:p>
        </w:tc>
        <w:tc>
          <w:tcPr>
            <w:tcW w:w="3827" w:type="dxa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37" w:author="sk-mpovalec" w:date="2021-09-27T15:19:00Z">
                  <w:rPr/>
                </w:rPrChange>
              </w:rPr>
            </w:pPr>
          </w:p>
        </w:tc>
        <w:tc>
          <w:tcPr>
            <w:tcW w:w="3964" w:type="dxa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38" w:author="sk-mpovalec" w:date="2021-09-27T15:19:00Z">
                  <w:rPr/>
                </w:rPrChange>
              </w:rPr>
            </w:pPr>
          </w:p>
        </w:tc>
      </w:tr>
      <w:tr w:rsidR="00420AA1" w:rsidTr="006C0DE4">
        <w:tc>
          <w:tcPr>
            <w:tcW w:w="991" w:type="dxa"/>
            <w:shd w:val="clear" w:color="auto" w:fill="E0C1FF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39" w:author="sk-mpovalec" w:date="2021-09-27T15:19:00Z">
                  <w:rPr/>
                </w:rPrChange>
              </w:rPr>
            </w:pPr>
            <w:r w:rsidRPr="00A61158">
              <w:rPr>
                <w:rFonts w:ascii="Times New Roman" w:hAnsi="Times New Roman" w:cs="Times New Roman"/>
                <w:sz w:val="24"/>
                <w:szCs w:val="24"/>
                <w:rPrChange w:id="40" w:author="sk-mpovalec" w:date="2021-09-27T15:19:00Z">
                  <w:rPr/>
                </w:rPrChange>
              </w:rPr>
              <w:t>03:00</w:t>
            </w:r>
          </w:p>
        </w:tc>
        <w:tc>
          <w:tcPr>
            <w:tcW w:w="3827" w:type="dxa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41" w:author="sk-mpovalec" w:date="2021-09-27T15:19:00Z">
                  <w:rPr/>
                </w:rPrChange>
              </w:rPr>
            </w:pPr>
          </w:p>
        </w:tc>
        <w:tc>
          <w:tcPr>
            <w:tcW w:w="3964" w:type="dxa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42" w:author="sk-mpovalec" w:date="2021-09-27T15:19:00Z">
                  <w:rPr/>
                </w:rPrChange>
              </w:rPr>
            </w:pPr>
          </w:p>
        </w:tc>
      </w:tr>
      <w:tr w:rsidR="00420AA1" w:rsidTr="006C0DE4">
        <w:tc>
          <w:tcPr>
            <w:tcW w:w="991" w:type="dxa"/>
            <w:shd w:val="clear" w:color="auto" w:fill="E0C1FF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43" w:author="sk-mpovalec" w:date="2021-09-27T15:19:00Z">
                  <w:rPr/>
                </w:rPrChange>
              </w:rPr>
            </w:pPr>
            <w:r w:rsidRPr="00A61158">
              <w:rPr>
                <w:rFonts w:ascii="Times New Roman" w:hAnsi="Times New Roman" w:cs="Times New Roman"/>
                <w:sz w:val="24"/>
                <w:szCs w:val="24"/>
                <w:rPrChange w:id="44" w:author="sk-mpovalec" w:date="2021-09-27T15:19:00Z">
                  <w:rPr/>
                </w:rPrChange>
              </w:rPr>
              <w:t>04:00</w:t>
            </w:r>
          </w:p>
        </w:tc>
        <w:tc>
          <w:tcPr>
            <w:tcW w:w="3827" w:type="dxa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45" w:author="sk-mpovalec" w:date="2021-09-27T15:19:00Z">
                  <w:rPr/>
                </w:rPrChange>
              </w:rPr>
            </w:pPr>
          </w:p>
        </w:tc>
        <w:tc>
          <w:tcPr>
            <w:tcW w:w="3964" w:type="dxa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46" w:author="sk-mpovalec" w:date="2021-09-27T15:19:00Z">
                  <w:rPr/>
                </w:rPrChange>
              </w:rPr>
            </w:pPr>
          </w:p>
        </w:tc>
      </w:tr>
      <w:tr w:rsidR="00420AA1" w:rsidTr="006C0DE4">
        <w:tc>
          <w:tcPr>
            <w:tcW w:w="991" w:type="dxa"/>
            <w:shd w:val="clear" w:color="auto" w:fill="E0C1FF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47" w:author="sk-mpovalec" w:date="2021-09-27T15:19:00Z">
                  <w:rPr/>
                </w:rPrChange>
              </w:rPr>
            </w:pPr>
            <w:r w:rsidRPr="00A61158">
              <w:rPr>
                <w:rFonts w:ascii="Times New Roman" w:hAnsi="Times New Roman" w:cs="Times New Roman"/>
                <w:sz w:val="24"/>
                <w:szCs w:val="24"/>
                <w:rPrChange w:id="48" w:author="sk-mpovalec" w:date="2021-09-27T15:19:00Z">
                  <w:rPr/>
                </w:rPrChange>
              </w:rPr>
              <w:t>05:00</w:t>
            </w:r>
          </w:p>
        </w:tc>
        <w:tc>
          <w:tcPr>
            <w:tcW w:w="3827" w:type="dxa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49" w:author="sk-mpovalec" w:date="2021-09-27T15:19:00Z">
                  <w:rPr/>
                </w:rPrChange>
              </w:rPr>
            </w:pPr>
          </w:p>
        </w:tc>
        <w:tc>
          <w:tcPr>
            <w:tcW w:w="3964" w:type="dxa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50" w:author="sk-mpovalec" w:date="2021-09-27T15:19:00Z">
                  <w:rPr/>
                </w:rPrChange>
              </w:rPr>
            </w:pPr>
          </w:p>
        </w:tc>
      </w:tr>
      <w:tr w:rsidR="00420AA1" w:rsidTr="006C0DE4">
        <w:tc>
          <w:tcPr>
            <w:tcW w:w="991" w:type="dxa"/>
            <w:shd w:val="clear" w:color="auto" w:fill="E0C1FF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51" w:author="sk-mpovalec" w:date="2021-09-27T15:19:00Z">
                  <w:rPr/>
                </w:rPrChange>
              </w:rPr>
            </w:pPr>
            <w:r w:rsidRPr="00A61158">
              <w:rPr>
                <w:rFonts w:ascii="Times New Roman" w:hAnsi="Times New Roman" w:cs="Times New Roman"/>
                <w:sz w:val="24"/>
                <w:szCs w:val="24"/>
                <w:rPrChange w:id="52" w:author="sk-mpovalec" w:date="2021-09-27T15:19:00Z">
                  <w:rPr/>
                </w:rPrChange>
              </w:rPr>
              <w:t>06:00</w:t>
            </w:r>
          </w:p>
        </w:tc>
        <w:tc>
          <w:tcPr>
            <w:tcW w:w="3827" w:type="dxa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53" w:author="sk-mpovalec" w:date="2021-09-27T15:19:00Z">
                  <w:rPr/>
                </w:rPrChange>
              </w:rPr>
            </w:pPr>
          </w:p>
        </w:tc>
        <w:tc>
          <w:tcPr>
            <w:tcW w:w="3964" w:type="dxa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54" w:author="sk-mpovalec" w:date="2021-09-27T15:19:00Z">
                  <w:rPr/>
                </w:rPrChange>
              </w:rPr>
            </w:pPr>
          </w:p>
        </w:tc>
      </w:tr>
      <w:tr w:rsidR="00420AA1" w:rsidTr="006C0DE4">
        <w:tc>
          <w:tcPr>
            <w:tcW w:w="991" w:type="dxa"/>
            <w:shd w:val="clear" w:color="auto" w:fill="E0C1FF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55" w:author="sk-mpovalec" w:date="2021-09-27T15:19:00Z">
                  <w:rPr/>
                </w:rPrChange>
              </w:rPr>
            </w:pPr>
            <w:r w:rsidRPr="00A61158">
              <w:rPr>
                <w:rFonts w:ascii="Times New Roman" w:hAnsi="Times New Roman" w:cs="Times New Roman"/>
                <w:sz w:val="24"/>
                <w:szCs w:val="24"/>
                <w:rPrChange w:id="56" w:author="sk-mpovalec" w:date="2021-09-27T15:19:00Z">
                  <w:rPr/>
                </w:rPrChange>
              </w:rPr>
              <w:t>07:00</w:t>
            </w:r>
          </w:p>
        </w:tc>
        <w:tc>
          <w:tcPr>
            <w:tcW w:w="3827" w:type="dxa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57" w:author="sk-mpovalec" w:date="2021-09-27T15:19:00Z">
                  <w:rPr/>
                </w:rPrChange>
              </w:rPr>
            </w:pPr>
          </w:p>
        </w:tc>
        <w:tc>
          <w:tcPr>
            <w:tcW w:w="3964" w:type="dxa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58" w:author="sk-mpovalec" w:date="2021-09-27T15:19:00Z">
                  <w:rPr/>
                </w:rPrChange>
              </w:rPr>
            </w:pPr>
          </w:p>
        </w:tc>
      </w:tr>
      <w:tr w:rsidR="00420AA1" w:rsidTr="006C0DE4">
        <w:tc>
          <w:tcPr>
            <w:tcW w:w="991" w:type="dxa"/>
            <w:shd w:val="clear" w:color="auto" w:fill="E0C1FF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59" w:author="sk-mpovalec" w:date="2021-09-27T15:19:00Z">
                  <w:rPr/>
                </w:rPrChange>
              </w:rPr>
            </w:pPr>
            <w:r w:rsidRPr="00A61158">
              <w:rPr>
                <w:rFonts w:ascii="Times New Roman" w:hAnsi="Times New Roman" w:cs="Times New Roman"/>
                <w:sz w:val="24"/>
                <w:szCs w:val="24"/>
                <w:rPrChange w:id="60" w:author="sk-mpovalec" w:date="2021-09-27T15:19:00Z">
                  <w:rPr/>
                </w:rPrChange>
              </w:rPr>
              <w:t>08:00</w:t>
            </w:r>
          </w:p>
        </w:tc>
        <w:tc>
          <w:tcPr>
            <w:tcW w:w="3827" w:type="dxa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61" w:author="sk-mpovalec" w:date="2021-09-27T15:19:00Z">
                  <w:rPr/>
                </w:rPrChange>
              </w:rPr>
            </w:pPr>
          </w:p>
        </w:tc>
        <w:tc>
          <w:tcPr>
            <w:tcW w:w="3964" w:type="dxa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62" w:author="sk-mpovalec" w:date="2021-09-27T15:19:00Z">
                  <w:rPr/>
                </w:rPrChange>
              </w:rPr>
            </w:pPr>
          </w:p>
        </w:tc>
      </w:tr>
      <w:tr w:rsidR="00420AA1" w:rsidTr="006C0DE4">
        <w:tc>
          <w:tcPr>
            <w:tcW w:w="991" w:type="dxa"/>
            <w:shd w:val="clear" w:color="auto" w:fill="E0C1FF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63" w:author="sk-mpovalec" w:date="2021-09-27T15:19:00Z">
                  <w:rPr/>
                </w:rPrChange>
              </w:rPr>
            </w:pPr>
            <w:r w:rsidRPr="00A61158">
              <w:rPr>
                <w:rFonts w:ascii="Times New Roman" w:hAnsi="Times New Roman" w:cs="Times New Roman"/>
                <w:sz w:val="24"/>
                <w:szCs w:val="24"/>
                <w:rPrChange w:id="64" w:author="sk-mpovalec" w:date="2021-09-27T15:19:00Z">
                  <w:rPr/>
                </w:rPrChange>
              </w:rPr>
              <w:t>09:00</w:t>
            </w:r>
          </w:p>
        </w:tc>
        <w:tc>
          <w:tcPr>
            <w:tcW w:w="3827" w:type="dxa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65" w:author="sk-mpovalec" w:date="2021-09-27T15:19:00Z">
                  <w:rPr/>
                </w:rPrChange>
              </w:rPr>
            </w:pPr>
          </w:p>
        </w:tc>
        <w:tc>
          <w:tcPr>
            <w:tcW w:w="3964" w:type="dxa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66" w:author="sk-mpovalec" w:date="2021-09-27T15:19:00Z">
                  <w:rPr/>
                </w:rPrChange>
              </w:rPr>
            </w:pPr>
          </w:p>
        </w:tc>
      </w:tr>
      <w:tr w:rsidR="00420AA1" w:rsidTr="006C0DE4">
        <w:tc>
          <w:tcPr>
            <w:tcW w:w="991" w:type="dxa"/>
            <w:shd w:val="clear" w:color="auto" w:fill="E0C1FF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67" w:author="sk-mpovalec" w:date="2021-09-27T15:19:00Z">
                  <w:rPr/>
                </w:rPrChange>
              </w:rPr>
            </w:pPr>
            <w:r w:rsidRPr="00A61158">
              <w:rPr>
                <w:rFonts w:ascii="Times New Roman" w:hAnsi="Times New Roman" w:cs="Times New Roman"/>
                <w:sz w:val="24"/>
                <w:szCs w:val="24"/>
                <w:rPrChange w:id="68" w:author="sk-mpovalec" w:date="2021-09-27T15:19:00Z">
                  <w:rPr/>
                </w:rPrChange>
              </w:rPr>
              <w:t>10:00</w:t>
            </w:r>
          </w:p>
        </w:tc>
        <w:tc>
          <w:tcPr>
            <w:tcW w:w="3827" w:type="dxa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69" w:author="sk-mpovalec" w:date="2021-09-27T15:19:00Z">
                  <w:rPr/>
                </w:rPrChange>
              </w:rPr>
            </w:pPr>
          </w:p>
        </w:tc>
        <w:tc>
          <w:tcPr>
            <w:tcW w:w="3964" w:type="dxa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70" w:author="sk-mpovalec" w:date="2021-09-27T15:19:00Z">
                  <w:rPr/>
                </w:rPrChange>
              </w:rPr>
            </w:pPr>
          </w:p>
        </w:tc>
      </w:tr>
      <w:tr w:rsidR="00420AA1" w:rsidTr="006C0DE4">
        <w:tc>
          <w:tcPr>
            <w:tcW w:w="991" w:type="dxa"/>
            <w:shd w:val="clear" w:color="auto" w:fill="E0C1FF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71" w:author="sk-mpovalec" w:date="2021-09-27T15:19:00Z">
                  <w:rPr/>
                </w:rPrChange>
              </w:rPr>
            </w:pPr>
            <w:r w:rsidRPr="00A61158">
              <w:rPr>
                <w:rFonts w:ascii="Times New Roman" w:hAnsi="Times New Roman" w:cs="Times New Roman"/>
                <w:sz w:val="24"/>
                <w:szCs w:val="24"/>
                <w:rPrChange w:id="72" w:author="sk-mpovalec" w:date="2021-09-27T15:19:00Z">
                  <w:rPr/>
                </w:rPrChange>
              </w:rPr>
              <w:t>11:00</w:t>
            </w:r>
          </w:p>
        </w:tc>
        <w:tc>
          <w:tcPr>
            <w:tcW w:w="3827" w:type="dxa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73" w:author="sk-mpovalec" w:date="2021-09-27T15:19:00Z">
                  <w:rPr/>
                </w:rPrChange>
              </w:rPr>
            </w:pPr>
          </w:p>
        </w:tc>
        <w:tc>
          <w:tcPr>
            <w:tcW w:w="3964" w:type="dxa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74" w:author="sk-mpovalec" w:date="2021-09-27T15:19:00Z">
                  <w:rPr/>
                </w:rPrChange>
              </w:rPr>
            </w:pPr>
          </w:p>
        </w:tc>
      </w:tr>
      <w:tr w:rsidR="00420AA1" w:rsidTr="006C0DE4">
        <w:tc>
          <w:tcPr>
            <w:tcW w:w="991" w:type="dxa"/>
            <w:shd w:val="clear" w:color="auto" w:fill="E0C1FF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75" w:author="sk-mpovalec" w:date="2021-09-27T15:19:00Z">
                  <w:rPr/>
                </w:rPrChange>
              </w:rPr>
            </w:pPr>
            <w:r w:rsidRPr="00A61158">
              <w:rPr>
                <w:rFonts w:ascii="Times New Roman" w:hAnsi="Times New Roman" w:cs="Times New Roman"/>
                <w:sz w:val="24"/>
                <w:szCs w:val="24"/>
                <w:rPrChange w:id="76" w:author="sk-mpovalec" w:date="2021-09-27T15:19:00Z">
                  <w:rPr/>
                </w:rPrChange>
              </w:rPr>
              <w:t>12:00</w:t>
            </w:r>
          </w:p>
        </w:tc>
        <w:tc>
          <w:tcPr>
            <w:tcW w:w="3827" w:type="dxa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77" w:author="sk-mpovalec" w:date="2021-09-27T15:19:00Z">
                  <w:rPr/>
                </w:rPrChange>
              </w:rPr>
            </w:pPr>
          </w:p>
        </w:tc>
        <w:tc>
          <w:tcPr>
            <w:tcW w:w="3964" w:type="dxa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78" w:author="sk-mpovalec" w:date="2021-09-27T15:19:00Z">
                  <w:rPr/>
                </w:rPrChange>
              </w:rPr>
            </w:pPr>
          </w:p>
        </w:tc>
      </w:tr>
      <w:tr w:rsidR="00420AA1" w:rsidTr="006C0DE4">
        <w:tc>
          <w:tcPr>
            <w:tcW w:w="991" w:type="dxa"/>
            <w:shd w:val="clear" w:color="auto" w:fill="E0C1FF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79" w:author="sk-mpovalec" w:date="2021-09-27T15:19:00Z">
                  <w:rPr/>
                </w:rPrChange>
              </w:rPr>
            </w:pPr>
            <w:r w:rsidRPr="00A61158">
              <w:rPr>
                <w:rFonts w:ascii="Times New Roman" w:hAnsi="Times New Roman" w:cs="Times New Roman"/>
                <w:sz w:val="24"/>
                <w:szCs w:val="24"/>
                <w:rPrChange w:id="80" w:author="sk-mpovalec" w:date="2021-09-27T15:19:00Z">
                  <w:rPr/>
                </w:rPrChange>
              </w:rPr>
              <w:t>13:00</w:t>
            </w:r>
          </w:p>
        </w:tc>
        <w:tc>
          <w:tcPr>
            <w:tcW w:w="3827" w:type="dxa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81" w:author="sk-mpovalec" w:date="2021-09-27T15:19:00Z">
                  <w:rPr/>
                </w:rPrChange>
              </w:rPr>
            </w:pPr>
          </w:p>
        </w:tc>
        <w:tc>
          <w:tcPr>
            <w:tcW w:w="3964" w:type="dxa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82" w:author="sk-mpovalec" w:date="2021-09-27T15:19:00Z">
                  <w:rPr/>
                </w:rPrChange>
              </w:rPr>
            </w:pPr>
          </w:p>
        </w:tc>
      </w:tr>
      <w:tr w:rsidR="00420AA1" w:rsidTr="006C0DE4">
        <w:tc>
          <w:tcPr>
            <w:tcW w:w="991" w:type="dxa"/>
            <w:shd w:val="clear" w:color="auto" w:fill="E0C1FF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83" w:author="sk-mpovalec" w:date="2021-09-27T15:19:00Z">
                  <w:rPr/>
                </w:rPrChange>
              </w:rPr>
            </w:pPr>
            <w:r w:rsidRPr="00A61158">
              <w:rPr>
                <w:rFonts w:ascii="Times New Roman" w:hAnsi="Times New Roman" w:cs="Times New Roman"/>
                <w:sz w:val="24"/>
                <w:szCs w:val="24"/>
                <w:rPrChange w:id="84" w:author="sk-mpovalec" w:date="2021-09-27T15:19:00Z">
                  <w:rPr/>
                </w:rPrChange>
              </w:rPr>
              <w:t>14:00</w:t>
            </w:r>
          </w:p>
        </w:tc>
        <w:tc>
          <w:tcPr>
            <w:tcW w:w="3827" w:type="dxa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85" w:author="sk-mpovalec" w:date="2021-09-27T15:19:00Z">
                  <w:rPr/>
                </w:rPrChange>
              </w:rPr>
            </w:pPr>
          </w:p>
        </w:tc>
        <w:tc>
          <w:tcPr>
            <w:tcW w:w="3964" w:type="dxa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86" w:author="sk-mpovalec" w:date="2021-09-27T15:19:00Z">
                  <w:rPr/>
                </w:rPrChange>
              </w:rPr>
            </w:pPr>
          </w:p>
        </w:tc>
      </w:tr>
      <w:tr w:rsidR="00420AA1" w:rsidTr="006C0DE4">
        <w:tc>
          <w:tcPr>
            <w:tcW w:w="991" w:type="dxa"/>
            <w:shd w:val="clear" w:color="auto" w:fill="E0C1FF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87" w:author="sk-mpovalec" w:date="2021-09-27T15:19:00Z">
                  <w:rPr/>
                </w:rPrChange>
              </w:rPr>
            </w:pPr>
            <w:r w:rsidRPr="00A61158">
              <w:rPr>
                <w:rFonts w:ascii="Times New Roman" w:hAnsi="Times New Roman" w:cs="Times New Roman"/>
                <w:sz w:val="24"/>
                <w:szCs w:val="24"/>
                <w:rPrChange w:id="88" w:author="sk-mpovalec" w:date="2021-09-27T15:19:00Z">
                  <w:rPr/>
                </w:rPrChange>
              </w:rPr>
              <w:t>15:00</w:t>
            </w:r>
          </w:p>
        </w:tc>
        <w:tc>
          <w:tcPr>
            <w:tcW w:w="3827" w:type="dxa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89" w:author="sk-mpovalec" w:date="2021-09-27T15:19:00Z">
                  <w:rPr/>
                </w:rPrChange>
              </w:rPr>
            </w:pPr>
          </w:p>
        </w:tc>
        <w:tc>
          <w:tcPr>
            <w:tcW w:w="3964" w:type="dxa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90" w:author="sk-mpovalec" w:date="2021-09-27T15:19:00Z">
                  <w:rPr/>
                </w:rPrChange>
              </w:rPr>
            </w:pPr>
          </w:p>
        </w:tc>
      </w:tr>
      <w:tr w:rsidR="00420AA1" w:rsidTr="006C0DE4">
        <w:tc>
          <w:tcPr>
            <w:tcW w:w="991" w:type="dxa"/>
            <w:shd w:val="clear" w:color="auto" w:fill="E0C1FF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91" w:author="sk-mpovalec" w:date="2021-09-27T15:19:00Z">
                  <w:rPr/>
                </w:rPrChange>
              </w:rPr>
            </w:pPr>
            <w:r w:rsidRPr="00A61158">
              <w:rPr>
                <w:rFonts w:ascii="Times New Roman" w:hAnsi="Times New Roman" w:cs="Times New Roman"/>
                <w:sz w:val="24"/>
                <w:szCs w:val="24"/>
                <w:rPrChange w:id="92" w:author="sk-mpovalec" w:date="2021-09-27T15:19:00Z">
                  <w:rPr/>
                </w:rPrChange>
              </w:rPr>
              <w:t>16:00</w:t>
            </w:r>
          </w:p>
        </w:tc>
        <w:tc>
          <w:tcPr>
            <w:tcW w:w="3827" w:type="dxa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93" w:author="sk-mpovalec" w:date="2021-09-27T15:19:00Z">
                  <w:rPr/>
                </w:rPrChange>
              </w:rPr>
            </w:pPr>
          </w:p>
        </w:tc>
        <w:tc>
          <w:tcPr>
            <w:tcW w:w="3964" w:type="dxa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94" w:author="sk-mpovalec" w:date="2021-09-27T15:19:00Z">
                  <w:rPr/>
                </w:rPrChange>
              </w:rPr>
            </w:pPr>
          </w:p>
        </w:tc>
      </w:tr>
      <w:tr w:rsidR="00420AA1" w:rsidTr="006C0DE4">
        <w:tc>
          <w:tcPr>
            <w:tcW w:w="991" w:type="dxa"/>
            <w:shd w:val="clear" w:color="auto" w:fill="E0C1FF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95" w:author="sk-mpovalec" w:date="2021-09-27T15:19:00Z">
                  <w:rPr/>
                </w:rPrChange>
              </w:rPr>
            </w:pPr>
            <w:r w:rsidRPr="00A61158">
              <w:rPr>
                <w:rFonts w:ascii="Times New Roman" w:hAnsi="Times New Roman" w:cs="Times New Roman"/>
                <w:sz w:val="24"/>
                <w:szCs w:val="24"/>
                <w:rPrChange w:id="96" w:author="sk-mpovalec" w:date="2021-09-27T15:19:00Z">
                  <w:rPr/>
                </w:rPrChange>
              </w:rPr>
              <w:t>17:00</w:t>
            </w:r>
          </w:p>
        </w:tc>
        <w:tc>
          <w:tcPr>
            <w:tcW w:w="3827" w:type="dxa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97" w:author="sk-mpovalec" w:date="2021-09-27T15:19:00Z">
                  <w:rPr/>
                </w:rPrChange>
              </w:rPr>
            </w:pPr>
          </w:p>
        </w:tc>
        <w:tc>
          <w:tcPr>
            <w:tcW w:w="3964" w:type="dxa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98" w:author="sk-mpovalec" w:date="2021-09-27T15:19:00Z">
                  <w:rPr/>
                </w:rPrChange>
              </w:rPr>
            </w:pPr>
          </w:p>
        </w:tc>
      </w:tr>
      <w:tr w:rsidR="00420AA1" w:rsidTr="006C0DE4">
        <w:tc>
          <w:tcPr>
            <w:tcW w:w="991" w:type="dxa"/>
            <w:shd w:val="clear" w:color="auto" w:fill="E0C1FF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99" w:author="sk-mpovalec" w:date="2021-09-27T15:19:00Z">
                  <w:rPr/>
                </w:rPrChange>
              </w:rPr>
            </w:pPr>
            <w:r w:rsidRPr="00A61158">
              <w:rPr>
                <w:rFonts w:ascii="Times New Roman" w:hAnsi="Times New Roman" w:cs="Times New Roman"/>
                <w:sz w:val="24"/>
                <w:szCs w:val="24"/>
                <w:rPrChange w:id="100" w:author="sk-mpovalec" w:date="2021-09-27T15:19:00Z">
                  <w:rPr/>
                </w:rPrChange>
              </w:rPr>
              <w:t>18:00</w:t>
            </w:r>
          </w:p>
        </w:tc>
        <w:tc>
          <w:tcPr>
            <w:tcW w:w="3827" w:type="dxa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101" w:author="sk-mpovalec" w:date="2021-09-27T15:19:00Z">
                  <w:rPr/>
                </w:rPrChange>
              </w:rPr>
            </w:pPr>
          </w:p>
        </w:tc>
        <w:tc>
          <w:tcPr>
            <w:tcW w:w="3964" w:type="dxa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102" w:author="sk-mpovalec" w:date="2021-09-27T15:19:00Z">
                  <w:rPr/>
                </w:rPrChange>
              </w:rPr>
            </w:pPr>
          </w:p>
        </w:tc>
      </w:tr>
      <w:tr w:rsidR="00420AA1" w:rsidTr="006C0DE4">
        <w:tc>
          <w:tcPr>
            <w:tcW w:w="991" w:type="dxa"/>
            <w:shd w:val="clear" w:color="auto" w:fill="E0C1FF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103" w:author="sk-mpovalec" w:date="2021-09-27T15:19:00Z">
                  <w:rPr/>
                </w:rPrChange>
              </w:rPr>
            </w:pPr>
            <w:r w:rsidRPr="00A61158">
              <w:rPr>
                <w:rFonts w:ascii="Times New Roman" w:hAnsi="Times New Roman" w:cs="Times New Roman"/>
                <w:sz w:val="24"/>
                <w:szCs w:val="24"/>
                <w:rPrChange w:id="104" w:author="sk-mpovalec" w:date="2021-09-27T15:19:00Z">
                  <w:rPr/>
                </w:rPrChange>
              </w:rPr>
              <w:t>19:00</w:t>
            </w:r>
          </w:p>
        </w:tc>
        <w:tc>
          <w:tcPr>
            <w:tcW w:w="3827" w:type="dxa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105" w:author="sk-mpovalec" w:date="2021-09-27T15:19:00Z">
                  <w:rPr/>
                </w:rPrChange>
              </w:rPr>
            </w:pPr>
          </w:p>
        </w:tc>
        <w:tc>
          <w:tcPr>
            <w:tcW w:w="3964" w:type="dxa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106" w:author="sk-mpovalec" w:date="2021-09-27T15:19:00Z">
                  <w:rPr/>
                </w:rPrChange>
              </w:rPr>
            </w:pPr>
          </w:p>
        </w:tc>
      </w:tr>
      <w:tr w:rsidR="00420AA1" w:rsidTr="006C0DE4">
        <w:tc>
          <w:tcPr>
            <w:tcW w:w="991" w:type="dxa"/>
            <w:shd w:val="clear" w:color="auto" w:fill="E0C1FF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107" w:author="sk-mpovalec" w:date="2021-09-27T15:19:00Z">
                  <w:rPr/>
                </w:rPrChange>
              </w:rPr>
            </w:pPr>
            <w:r w:rsidRPr="00A61158">
              <w:rPr>
                <w:rFonts w:ascii="Times New Roman" w:hAnsi="Times New Roman" w:cs="Times New Roman"/>
                <w:sz w:val="24"/>
                <w:szCs w:val="24"/>
                <w:rPrChange w:id="108" w:author="sk-mpovalec" w:date="2021-09-27T15:19:00Z">
                  <w:rPr/>
                </w:rPrChange>
              </w:rPr>
              <w:t>20:00</w:t>
            </w:r>
          </w:p>
        </w:tc>
        <w:tc>
          <w:tcPr>
            <w:tcW w:w="3827" w:type="dxa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109" w:author="sk-mpovalec" w:date="2021-09-27T15:19:00Z">
                  <w:rPr/>
                </w:rPrChange>
              </w:rPr>
            </w:pPr>
          </w:p>
        </w:tc>
        <w:tc>
          <w:tcPr>
            <w:tcW w:w="3964" w:type="dxa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110" w:author="sk-mpovalec" w:date="2021-09-27T15:19:00Z">
                  <w:rPr/>
                </w:rPrChange>
              </w:rPr>
            </w:pPr>
          </w:p>
        </w:tc>
      </w:tr>
      <w:tr w:rsidR="00420AA1" w:rsidTr="006C0DE4">
        <w:tc>
          <w:tcPr>
            <w:tcW w:w="991" w:type="dxa"/>
            <w:shd w:val="clear" w:color="auto" w:fill="E0C1FF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111" w:author="sk-mpovalec" w:date="2021-09-27T15:19:00Z">
                  <w:rPr/>
                </w:rPrChange>
              </w:rPr>
            </w:pPr>
            <w:r w:rsidRPr="00A61158">
              <w:rPr>
                <w:rFonts w:ascii="Times New Roman" w:hAnsi="Times New Roman" w:cs="Times New Roman"/>
                <w:sz w:val="24"/>
                <w:szCs w:val="24"/>
                <w:rPrChange w:id="112" w:author="sk-mpovalec" w:date="2021-09-27T15:19:00Z">
                  <w:rPr/>
                </w:rPrChange>
              </w:rPr>
              <w:t>21:00</w:t>
            </w:r>
          </w:p>
        </w:tc>
        <w:tc>
          <w:tcPr>
            <w:tcW w:w="3827" w:type="dxa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113" w:author="sk-mpovalec" w:date="2021-09-27T15:19:00Z">
                  <w:rPr/>
                </w:rPrChange>
              </w:rPr>
            </w:pPr>
          </w:p>
        </w:tc>
        <w:tc>
          <w:tcPr>
            <w:tcW w:w="3964" w:type="dxa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114" w:author="sk-mpovalec" w:date="2021-09-27T15:19:00Z">
                  <w:rPr/>
                </w:rPrChange>
              </w:rPr>
            </w:pPr>
          </w:p>
        </w:tc>
      </w:tr>
      <w:tr w:rsidR="00420AA1" w:rsidTr="006C0DE4">
        <w:tc>
          <w:tcPr>
            <w:tcW w:w="991" w:type="dxa"/>
            <w:shd w:val="clear" w:color="auto" w:fill="E0C1FF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115" w:author="sk-mpovalec" w:date="2021-09-27T15:19:00Z">
                  <w:rPr/>
                </w:rPrChange>
              </w:rPr>
            </w:pPr>
            <w:r w:rsidRPr="00A61158">
              <w:rPr>
                <w:rFonts w:ascii="Times New Roman" w:hAnsi="Times New Roman" w:cs="Times New Roman"/>
                <w:sz w:val="24"/>
                <w:szCs w:val="24"/>
                <w:rPrChange w:id="116" w:author="sk-mpovalec" w:date="2021-09-27T15:19:00Z">
                  <w:rPr/>
                </w:rPrChange>
              </w:rPr>
              <w:t>22:00</w:t>
            </w:r>
          </w:p>
        </w:tc>
        <w:tc>
          <w:tcPr>
            <w:tcW w:w="3827" w:type="dxa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117" w:author="sk-mpovalec" w:date="2021-09-27T15:19:00Z">
                  <w:rPr/>
                </w:rPrChange>
              </w:rPr>
            </w:pPr>
          </w:p>
        </w:tc>
        <w:tc>
          <w:tcPr>
            <w:tcW w:w="3964" w:type="dxa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118" w:author="sk-mpovalec" w:date="2021-09-27T15:19:00Z">
                  <w:rPr/>
                </w:rPrChange>
              </w:rPr>
            </w:pPr>
          </w:p>
        </w:tc>
      </w:tr>
      <w:tr w:rsidR="00420AA1" w:rsidTr="006C0DE4">
        <w:tc>
          <w:tcPr>
            <w:tcW w:w="991" w:type="dxa"/>
            <w:shd w:val="clear" w:color="auto" w:fill="E0C1FF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119" w:author="sk-mpovalec" w:date="2021-09-27T15:19:00Z">
                  <w:rPr/>
                </w:rPrChange>
              </w:rPr>
            </w:pPr>
            <w:r w:rsidRPr="00A61158">
              <w:rPr>
                <w:rFonts w:ascii="Times New Roman" w:hAnsi="Times New Roman" w:cs="Times New Roman"/>
                <w:sz w:val="24"/>
                <w:szCs w:val="24"/>
                <w:rPrChange w:id="120" w:author="sk-mpovalec" w:date="2021-09-27T15:19:00Z">
                  <w:rPr/>
                </w:rPrChange>
              </w:rPr>
              <w:t>23:00</w:t>
            </w:r>
          </w:p>
        </w:tc>
        <w:tc>
          <w:tcPr>
            <w:tcW w:w="3827" w:type="dxa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121" w:author="sk-mpovalec" w:date="2021-09-27T15:19:00Z">
                  <w:rPr/>
                </w:rPrChange>
              </w:rPr>
            </w:pPr>
          </w:p>
        </w:tc>
        <w:tc>
          <w:tcPr>
            <w:tcW w:w="3964" w:type="dxa"/>
          </w:tcPr>
          <w:p w:rsidR="00420AA1" w:rsidRPr="00A61158" w:rsidRDefault="00420AA1" w:rsidP="00DC582D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rPrChange w:id="122" w:author="sk-mpovalec" w:date="2021-09-27T15:19:00Z">
                  <w:rPr/>
                </w:rPrChange>
              </w:rPr>
            </w:pPr>
          </w:p>
        </w:tc>
      </w:tr>
    </w:tbl>
    <w:p w:rsidR="00000000" w:rsidRDefault="00AC1369">
      <w:pPr>
        <w:tabs>
          <w:tab w:val="left" w:pos="880"/>
          <w:tab w:val="left" w:pos="2960"/>
        </w:tabs>
        <w:spacing w:after="0" w:line="360" w:lineRule="auto"/>
        <w:jc w:val="both"/>
      </w:pPr>
      <w:r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margin">
              <wp:posOffset>-145415</wp:posOffset>
            </wp:positionH>
            <wp:positionV relativeFrom="paragraph">
              <wp:posOffset>6668770</wp:posOffset>
            </wp:positionV>
            <wp:extent cx="556260" cy="556260"/>
            <wp:effectExtent l="0" t="0" r="0" b="0"/>
            <wp:wrapNone/>
            <wp:docPr id="19" name="Slika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kisspng-computer-icons-ruler-icon-design-smiley-5b3ae0fbca24c8.273099591530585339828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260" cy="556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D00B3">
        <w:t xml:space="preserve">           </w:t>
      </w:r>
    </w:p>
    <w:p w:rsidR="00000000" w:rsidRPr="00A61158" w:rsidRDefault="00AC1369">
      <w:pPr>
        <w:tabs>
          <w:tab w:val="left" w:pos="880"/>
          <w:tab w:val="left" w:pos="2960"/>
        </w:tabs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  <w:rPrChange w:id="123" w:author="sk-mpovalec" w:date="2021-09-27T15:19:00Z">
            <w:rPr/>
          </w:rPrChange>
        </w:rPr>
      </w:pPr>
      <w:r w:rsidRPr="00A61158">
        <w:rPr>
          <w:rFonts w:ascii="Times New Roman" w:hAnsi="Times New Roman" w:cs="Times New Roman"/>
          <w:noProof/>
          <w:sz w:val="24"/>
          <w:szCs w:val="24"/>
          <w:rPrChange w:id="124" w:author="sk-mpovalec" w:date="2021-09-27T15:19:00Z">
            <w:rPr>
              <w:noProof/>
            </w:rPr>
          </w:rPrChange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posOffset>-328295</wp:posOffset>
            </wp:positionH>
            <wp:positionV relativeFrom="paragraph">
              <wp:posOffset>6884670</wp:posOffset>
            </wp:positionV>
            <wp:extent cx="802005" cy="802005"/>
            <wp:effectExtent l="0" t="0" r="0" b="0"/>
            <wp:wrapNone/>
            <wp:docPr id="18" name="Slika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" cy="802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20AA1" w:rsidRPr="00A61158">
        <w:rPr>
          <w:rFonts w:ascii="Times New Roman" w:hAnsi="Times New Roman" w:cs="Times New Roman"/>
          <w:sz w:val="24"/>
          <w:szCs w:val="24"/>
          <w:rPrChange w:id="125" w:author="sk-mpovalec" w:date="2021-09-27T15:19:00Z">
            <w:rPr/>
          </w:rPrChange>
        </w:rPr>
        <w:t>Na ljestvici od 1</w:t>
      </w:r>
      <w:ins w:id="126" w:author="sk-mpovalec" w:date="2021-09-27T15:18:00Z">
        <w:r w:rsidR="00A61158" w:rsidRPr="00A61158">
          <w:rPr>
            <w:rFonts w:ascii="Times New Roman" w:hAnsi="Times New Roman" w:cs="Times New Roman"/>
            <w:sz w:val="24"/>
            <w:szCs w:val="24"/>
            <w:rPrChange w:id="127" w:author="sk-mpovalec" w:date="2021-09-27T15:19:00Z">
              <w:rPr/>
            </w:rPrChange>
          </w:rPr>
          <w:t xml:space="preserve"> </w:t>
        </w:r>
      </w:ins>
      <w:del w:id="128" w:author="sk-mpovalec" w:date="2021-09-27T15:18:00Z">
        <w:r w:rsidR="00420AA1" w:rsidRPr="00A61158" w:rsidDel="00A61158">
          <w:rPr>
            <w:rFonts w:ascii="Times New Roman" w:hAnsi="Times New Roman" w:cs="Times New Roman"/>
            <w:sz w:val="24"/>
            <w:szCs w:val="24"/>
            <w:rPrChange w:id="129" w:author="sk-mpovalec" w:date="2021-09-27T15:19:00Z">
              <w:rPr/>
            </w:rPrChange>
          </w:rPr>
          <w:delText>-</w:delText>
        </w:r>
      </w:del>
      <w:ins w:id="130" w:author="sk-mpovalec" w:date="2021-09-27T15:18:00Z">
        <w:r w:rsidR="00A61158" w:rsidRPr="00A61158">
          <w:rPr>
            <w:rFonts w:ascii="Times New Roman" w:hAnsi="Times New Roman" w:cs="Times New Roman"/>
            <w:sz w:val="24"/>
            <w:szCs w:val="24"/>
            <w:rPrChange w:id="131" w:author="sk-mpovalec" w:date="2021-09-27T15:19:00Z">
              <w:rPr/>
            </w:rPrChange>
          </w:rPr>
          <w:t>–</w:t>
        </w:r>
        <w:r w:rsidR="00A61158" w:rsidRPr="00A61158">
          <w:rPr>
            <w:rFonts w:ascii="Times New Roman" w:hAnsi="Times New Roman" w:cs="Times New Roman"/>
            <w:sz w:val="24"/>
            <w:szCs w:val="24"/>
            <w:rPrChange w:id="132" w:author="sk-mpovalec" w:date="2021-09-27T15:19:00Z">
              <w:rPr/>
            </w:rPrChange>
          </w:rPr>
          <w:t xml:space="preserve"> </w:t>
        </w:r>
      </w:ins>
      <w:r w:rsidR="00420AA1" w:rsidRPr="00A61158">
        <w:rPr>
          <w:rFonts w:ascii="Times New Roman" w:hAnsi="Times New Roman" w:cs="Times New Roman"/>
          <w:sz w:val="24"/>
          <w:szCs w:val="24"/>
          <w:rPrChange w:id="133" w:author="sk-mpovalec" w:date="2021-09-27T15:19:00Z">
            <w:rPr/>
          </w:rPrChange>
        </w:rPr>
        <w:t xml:space="preserve">10 kvačicom označi zadovoljstvo organizacijom svog vremena </w:t>
      </w:r>
    </w:p>
    <w:p w:rsidR="00000000" w:rsidRDefault="00DC582D">
      <w:pPr>
        <w:tabs>
          <w:tab w:val="left" w:pos="880"/>
          <w:tab w:val="left" w:pos="2960"/>
        </w:tabs>
        <w:spacing w:after="0" w:line="360" w:lineRule="auto"/>
        <w:jc w:val="both"/>
      </w:pPr>
      <w:r>
        <w:t xml:space="preserve"> </w:t>
      </w:r>
    </w:p>
    <w:tbl>
      <w:tblPr>
        <w:tblStyle w:val="TableGrid"/>
        <w:tblW w:w="0" w:type="auto"/>
        <w:tblLook w:val="04A0"/>
      </w:tblPr>
      <w:tblGrid>
        <w:gridCol w:w="906"/>
        <w:gridCol w:w="906"/>
        <w:gridCol w:w="906"/>
        <w:gridCol w:w="906"/>
        <w:gridCol w:w="906"/>
        <w:gridCol w:w="906"/>
        <w:gridCol w:w="906"/>
        <w:gridCol w:w="906"/>
        <w:gridCol w:w="907"/>
        <w:gridCol w:w="907"/>
      </w:tblGrid>
      <w:tr w:rsidR="00420AA1" w:rsidTr="00420AA1">
        <w:tc>
          <w:tcPr>
            <w:tcW w:w="906" w:type="dxa"/>
            <w:shd w:val="clear" w:color="auto" w:fill="632423" w:themeFill="accent2" w:themeFillShade="80"/>
          </w:tcPr>
          <w:p w:rsidR="00000000" w:rsidRDefault="00704D5D">
            <w:pPr>
              <w:tabs>
                <w:tab w:val="left" w:pos="880"/>
                <w:tab w:val="left" w:pos="2960"/>
              </w:tabs>
              <w:spacing w:after="0" w:line="360" w:lineRule="auto"/>
              <w:jc w:val="center"/>
              <w:rPr>
                <w:b/>
              </w:rPr>
            </w:pPr>
            <w:r w:rsidRPr="00704D5D">
              <w:rPr>
                <w:b/>
              </w:rPr>
              <w:t>1</w:t>
            </w:r>
          </w:p>
        </w:tc>
        <w:tc>
          <w:tcPr>
            <w:tcW w:w="906" w:type="dxa"/>
            <w:shd w:val="clear" w:color="auto" w:fill="C00000"/>
          </w:tcPr>
          <w:p w:rsidR="00000000" w:rsidRDefault="00704D5D">
            <w:pPr>
              <w:tabs>
                <w:tab w:val="left" w:pos="880"/>
                <w:tab w:val="left" w:pos="2960"/>
              </w:tabs>
              <w:spacing w:after="0" w:line="360" w:lineRule="auto"/>
              <w:jc w:val="center"/>
              <w:rPr>
                <w:b/>
              </w:rPr>
            </w:pPr>
            <w:r w:rsidRPr="00704D5D">
              <w:rPr>
                <w:b/>
              </w:rPr>
              <w:t>2</w:t>
            </w:r>
          </w:p>
        </w:tc>
        <w:tc>
          <w:tcPr>
            <w:tcW w:w="906" w:type="dxa"/>
            <w:shd w:val="clear" w:color="auto" w:fill="FF0000"/>
          </w:tcPr>
          <w:p w:rsidR="00000000" w:rsidRDefault="00704D5D">
            <w:pPr>
              <w:tabs>
                <w:tab w:val="left" w:pos="880"/>
                <w:tab w:val="left" w:pos="2960"/>
              </w:tabs>
              <w:spacing w:after="0" w:line="360" w:lineRule="auto"/>
              <w:jc w:val="center"/>
              <w:rPr>
                <w:b/>
              </w:rPr>
            </w:pPr>
            <w:r w:rsidRPr="00704D5D">
              <w:rPr>
                <w:b/>
              </w:rPr>
              <w:t>3</w:t>
            </w:r>
          </w:p>
        </w:tc>
        <w:tc>
          <w:tcPr>
            <w:tcW w:w="906" w:type="dxa"/>
            <w:shd w:val="clear" w:color="auto" w:fill="FC8004"/>
          </w:tcPr>
          <w:p w:rsidR="00000000" w:rsidRDefault="00704D5D">
            <w:pPr>
              <w:tabs>
                <w:tab w:val="left" w:pos="880"/>
                <w:tab w:val="left" w:pos="2960"/>
              </w:tabs>
              <w:spacing w:after="0" w:line="360" w:lineRule="auto"/>
              <w:jc w:val="center"/>
              <w:rPr>
                <w:b/>
              </w:rPr>
            </w:pPr>
            <w:r w:rsidRPr="00704D5D">
              <w:rPr>
                <w:b/>
              </w:rPr>
              <w:t>4</w:t>
            </w:r>
          </w:p>
        </w:tc>
        <w:tc>
          <w:tcPr>
            <w:tcW w:w="906" w:type="dxa"/>
            <w:shd w:val="clear" w:color="auto" w:fill="FFC000"/>
          </w:tcPr>
          <w:p w:rsidR="00000000" w:rsidRDefault="00704D5D">
            <w:pPr>
              <w:tabs>
                <w:tab w:val="left" w:pos="880"/>
                <w:tab w:val="left" w:pos="2960"/>
              </w:tabs>
              <w:spacing w:after="0" w:line="360" w:lineRule="auto"/>
              <w:jc w:val="center"/>
              <w:rPr>
                <w:b/>
              </w:rPr>
            </w:pPr>
            <w:r w:rsidRPr="00704D5D">
              <w:rPr>
                <w:b/>
              </w:rPr>
              <w:t>5</w:t>
            </w:r>
          </w:p>
        </w:tc>
        <w:tc>
          <w:tcPr>
            <w:tcW w:w="906" w:type="dxa"/>
            <w:shd w:val="clear" w:color="auto" w:fill="FFFF00"/>
          </w:tcPr>
          <w:p w:rsidR="00000000" w:rsidRDefault="00704D5D">
            <w:pPr>
              <w:tabs>
                <w:tab w:val="left" w:pos="880"/>
                <w:tab w:val="left" w:pos="2960"/>
              </w:tabs>
              <w:spacing w:after="0" w:line="360" w:lineRule="auto"/>
              <w:jc w:val="center"/>
              <w:rPr>
                <w:b/>
              </w:rPr>
            </w:pPr>
            <w:r w:rsidRPr="00704D5D">
              <w:rPr>
                <w:b/>
              </w:rPr>
              <w:t>6</w:t>
            </w:r>
          </w:p>
        </w:tc>
        <w:tc>
          <w:tcPr>
            <w:tcW w:w="906" w:type="dxa"/>
            <w:shd w:val="clear" w:color="auto" w:fill="CCFF33"/>
          </w:tcPr>
          <w:p w:rsidR="00000000" w:rsidRDefault="00704D5D">
            <w:pPr>
              <w:tabs>
                <w:tab w:val="left" w:pos="880"/>
                <w:tab w:val="left" w:pos="2960"/>
              </w:tabs>
              <w:spacing w:after="0" w:line="360" w:lineRule="auto"/>
              <w:jc w:val="center"/>
              <w:rPr>
                <w:b/>
              </w:rPr>
            </w:pPr>
            <w:r w:rsidRPr="00704D5D">
              <w:rPr>
                <w:b/>
              </w:rPr>
              <w:t>7</w:t>
            </w:r>
          </w:p>
        </w:tc>
        <w:tc>
          <w:tcPr>
            <w:tcW w:w="906" w:type="dxa"/>
            <w:shd w:val="clear" w:color="auto" w:fill="99FF33"/>
          </w:tcPr>
          <w:p w:rsidR="00000000" w:rsidRDefault="00704D5D">
            <w:pPr>
              <w:tabs>
                <w:tab w:val="left" w:pos="880"/>
                <w:tab w:val="left" w:pos="2960"/>
              </w:tabs>
              <w:spacing w:after="0" w:line="360" w:lineRule="auto"/>
              <w:jc w:val="center"/>
              <w:rPr>
                <w:b/>
              </w:rPr>
            </w:pPr>
            <w:r w:rsidRPr="00704D5D">
              <w:rPr>
                <w:b/>
              </w:rPr>
              <w:t>8</w:t>
            </w:r>
          </w:p>
        </w:tc>
        <w:tc>
          <w:tcPr>
            <w:tcW w:w="907" w:type="dxa"/>
            <w:shd w:val="clear" w:color="auto" w:fill="33CC33"/>
          </w:tcPr>
          <w:p w:rsidR="00000000" w:rsidRDefault="00704D5D">
            <w:pPr>
              <w:tabs>
                <w:tab w:val="left" w:pos="880"/>
                <w:tab w:val="left" w:pos="2960"/>
              </w:tabs>
              <w:spacing w:after="0" w:line="360" w:lineRule="auto"/>
              <w:jc w:val="center"/>
              <w:rPr>
                <w:b/>
              </w:rPr>
            </w:pPr>
            <w:r w:rsidRPr="00704D5D">
              <w:rPr>
                <w:b/>
              </w:rPr>
              <w:t>9</w:t>
            </w:r>
          </w:p>
        </w:tc>
        <w:tc>
          <w:tcPr>
            <w:tcW w:w="907" w:type="dxa"/>
            <w:shd w:val="clear" w:color="auto" w:fill="00B050"/>
          </w:tcPr>
          <w:p w:rsidR="00000000" w:rsidRDefault="00704D5D">
            <w:pPr>
              <w:tabs>
                <w:tab w:val="left" w:pos="880"/>
                <w:tab w:val="left" w:pos="2960"/>
              </w:tabs>
              <w:spacing w:after="0" w:line="360" w:lineRule="auto"/>
              <w:jc w:val="center"/>
              <w:rPr>
                <w:b/>
              </w:rPr>
            </w:pPr>
            <w:r w:rsidRPr="00704D5D">
              <w:rPr>
                <w:b/>
              </w:rPr>
              <w:t>10</w:t>
            </w:r>
          </w:p>
        </w:tc>
      </w:tr>
    </w:tbl>
    <w:p w:rsidR="00000000" w:rsidRDefault="00AC1369">
      <w:pPr>
        <w:tabs>
          <w:tab w:val="left" w:pos="880"/>
          <w:tab w:val="left" w:pos="2960"/>
        </w:tabs>
        <w:spacing w:after="0" w:line="360" w:lineRule="auto"/>
        <w:jc w:val="center"/>
      </w:pPr>
    </w:p>
    <w:p w:rsidR="00000000" w:rsidRDefault="00AC1369">
      <w:pPr>
        <w:tabs>
          <w:tab w:val="left" w:pos="880"/>
          <w:tab w:val="left" w:pos="2960"/>
        </w:tabs>
        <w:spacing w:after="0" w:line="360" w:lineRule="auto"/>
        <w:jc w:val="center"/>
      </w:pPr>
    </w:p>
    <w:p w:rsidR="00000000" w:rsidRDefault="00704D5D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4D5D">
        <w:rPr>
          <w:rFonts w:ascii="Times New Roman" w:hAnsi="Times New Roman" w:cs="Times New Roman"/>
          <w:b/>
          <w:sz w:val="24"/>
          <w:szCs w:val="24"/>
        </w:rPr>
        <w:lastRenderedPageBreak/>
        <w:t>Prilog 2</w:t>
      </w:r>
    </w:p>
    <w:p w:rsidR="00000000" w:rsidRDefault="00704D5D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4D5D">
        <w:rPr>
          <w:rFonts w:ascii="Times New Roman" w:hAnsi="Times New Roman" w:cs="Times New Roman"/>
          <w:b/>
          <w:sz w:val="24"/>
          <w:szCs w:val="24"/>
        </w:rPr>
        <w:t>PPT</w:t>
      </w:r>
    </w:p>
    <w:p w:rsidR="00000000" w:rsidRDefault="00704D5D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704D5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Nedostatak sna privremeno dovodi do:</w:t>
      </w:r>
    </w:p>
    <w:p w:rsidR="00000000" w:rsidRDefault="00704D5D">
      <w:pPr>
        <w:pStyle w:val="ListParagraph"/>
        <w:numPr>
          <w:ilvl w:val="0"/>
          <w:numId w:val="13"/>
        </w:numPr>
        <w:rPr>
          <w:color w:val="000000" w:themeColor="text1"/>
        </w:rPr>
      </w:pPr>
      <w:r w:rsidRPr="00704D5D">
        <w:rPr>
          <w:color w:val="000000" w:themeColor="text1"/>
        </w:rPr>
        <w:t xml:space="preserve">neispavanosti </w:t>
      </w:r>
    </w:p>
    <w:p w:rsidR="00000000" w:rsidRDefault="00704D5D">
      <w:pPr>
        <w:pStyle w:val="ListParagraph"/>
        <w:numPr>
          <w:ilvl w:val="0"/>
          <w:numId w:val="13"/>
        </w:numPr>
        <w:rPr>
          <w:color w:val="000000" w:themeColor="text1"/>
        </w:rPr>
      </w:pPr>
      <w:r w:rsidRPr="00704D5D">
        <w:rPr>
          <w:color w:val="000000" w:themeColor="text1"/>
        </w:rPr>
        <w:t xml:space="preserve">tromosti </w:t>
      </w:r>
    </w:p>
    <w:p w:rsidR="00000000" w:rsidRDefault="00704D5D">
      <w:pPr>
        <w:pStyle w:val="ListParagraph"/>
        <w:numPr>
          <w:ilvl w:val="0"/>
          <w:numId w:val="13"/>
        </w:numPr>
        <w:rPr>
          <w:color w:val="000000" w:themeColor="text1"/>
        </w:rPr>
      </w:pPr>
      <w:r w:rsidRPr="00704D5D">
        <w:rPr>
          <w:color w:val="000000" w:themeColor="text1"/>
        </w:rPr>
        <w:t>nemogućnosti obavljanja svakodnevnih zadataka</w:t>
      </w:r>
    </w:p>
    <w:p w:rsidR="00000000" w:rsidRDefault="00704D5D">
      <w:pPr>
        <w:pStyle w:val="ListParagraph"/>
        <w:numPr>
          <w:ilvl w:val="0"/>
          <w:numId w:val="13"/>
        </w:numPr>
        <w:rPr>
          <w:color w:val="000000" w:themeColor="text1"/>
        </w:rPr>
      </w:pPr>
      <w:r w:rsidRPr="00704D5D">
        <w:rPr>
          <w:color w:val="000000" w:themeColor="text1"/>
        </w:rPr>
        <w:t>razdražljivosti</w:t>
      </w:r>
    </w:p>
    <w:p w:rsidR="00000000" w:rsidRDefault="00704D5D">
      <w:pPr>
        <w:pStyle w:val="ListParagraph"/>
        <w:numPr>
          <w:ilvl w:val="0"/>
          <w:numId w:val="13"/>
        </w:numPr>
        <w:rPr>
          <w:color w:val="000000" w:themeColor="text1"/>
        </w:rPr>
      </w:pPr>
      <w:r w:rsidRPr="00704D5D">
        <w:rPr>
          <w:color w:val="000000" w:themeColor="text1"/>
        </w:rPr>
        <w:t>impulzivnosti</w:t>
      </w:r>
    </w:p>
    <w:p w:rsidR="00252FC6" w:rsidRPr="00097C63" w:rsidRDefault="00704D5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704D5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Učestali nedostatak sna kasnije može prouzročiti:</w:t>
      </w:r>
    </w:p>
    <w:p w:rsidR="00000000" w:rsidRDefault="00704D5D">
      <w:pPr>
        <w:ind w:left="70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4D5D">
        <w:rPr>
          <w:rFonts w:ascii="Times New Roman" w:hAnsi="Times New Roman" w:cs="Times New Roman"/>
          <w:color w:val="000000" w:themeColor="text1"/>
          <w:sz w:val="24"/>
          <w:szCs w:val="24"/>
        </w:rPr>
        <w:t>U ranijoj dobi mentalne probleme poput:</w:t>
      </w:r>
    </w:p>
    <w:p w:rsidR="00000000" w:rsidRDefault="00704D5D">
      <w:pPr>
        <w:pStyle w:val="ListParagraph"/>
        <w:numPr>
          <w:ilvl w:val="0"/>
          <w:numId w:val="14"/>
        </w:numPr>
        <w:rPr>
          <w:color w:val="000000" w:themeColor="text1"/>
          <w:shd w:val="clear" w:color="auto" w:fill="FFFFFF"/>
        </w:rPr>
      </w:pPr>
      <w:r w:rsidRPr="00704D5D">
        <w:rPr>
          <w:color w:val="000000" w:themeColor="text1"/>
          <w:shd w:val="clear" w:color="auto" w:fill="FFFFFF"/>
        </w:rPr>
        <w:t>anksioznih poremećaja</w:t>
      </w:r>
    </w:p>
    <w:p w:rsidR="00000000" w:rsidRDefault="00704D5D">
      <w:pPr>
        <w:pStyle w:val="ListParagraph"/>
        <w:numPr>
          <w:ilvl w:val="0"/>
          <w:numId w:val="14"/>
        </w:numPr>
        <w:rPr>
          <w:color w:val="000000" w:themeColor="text1"/>
          <w:shd w:val="clear" w:color="auto" w:fill="FFFFFF"/>
        </w:rPr>
      </w:pPr>
      <w:r w:rsidRPr="00704D5D">
        <w:rPr>
          <w:color w:val="000000" w:themeColor="text1"/>
          <w:shd w:val="clear" w:color="auto" w:fill="FFFFFF"/>
        </w:rPr>
        <w:t>suicidalnih misli</w:t>
      </w:r>
    </w:p>
    <w:p w:rsidR="00000000" w:rsidRDefault="00704D5D">
      <w:pPr>
        <w:pStyle w:val="ListParagraph"/>
        <w:numPr>
          <w:ilvl w:val="0"/>
          <w:numId w:val="14"/>
        </w:numPr>
        <w:rPr>
          <w:color w:val="000000" w:themeColor="text1"/>
          <w:shd w:val="clear" w:color="auto" w:fill="FFFFFF"/>
        </w:rPr>
      </w:pPr>
      <w:r w:rsidRPr="00704D5D">
        <w:rPr>
          <w:color w:val="000000" w:themeColor="text1"/>
          <w:shd w:val="clear" w:color="auto" w:fill="FFFFFF"/>
        </w:rPr>
        <w:t>pokušaja suicida</w:t>
      </w:r>
    </w:p>
    <w:p w:rsidR="00000000" w:rsidRDefault="00704D5D">
      <w:pPr>
        <w:pStyle w:val="ListParagraph"/>
        <w:numPr>
          <w:ilvl w:val="0"/>
          <w:numId w:val="14"/>
        </w:numPr>
        <w:rPr>
          <w:color w:val="000000" w:themeColor="text1"/>
          <w:shd w:val="clear" w:color="auto" w:fill="FFFFFF"/>
        </w:rPr>
      </w:pPr>
      <w:r w:rsidRPr="00704D5D">
        <w:rPr>
          <w:color w:val="000000" w:themeColor="text1"/>
          <w:shd w:val="clear" w:color="auto" w:fill="FFFFFF"/>
        </w:rPr>
        <w:t>samoozljeđivanja.</w:t>
      </w:r>
    </w:p>
    <w:p w:rsidR="00000000" w:rsidRDefault="00704D5D">
      <w:pPr>
        <w:ind w:left="708"/>
        <w:rPr>
          <w:rFonts w:ascii="Times New Roman" w:hAnsi="Times New Roman" w:cs="Times New Roman"/>
          <w:color w:val="000000" w:themeColor="text1"/>
          <w:sz w:val="24"/>
          <w:szCs w:val="24"/>
          <w:u w:val="single"/>
          <w:shd w:val="clear" w:color="auto" w:fill="FFFFFF"/>
        </w:rPr>
      </w:pPr>
      <w:r w:rsidRPr="00704D5D">
        <w:rPr>
          <w:rFonts w:ascii="Times New Roman" w:hAnsi="Times New Roman" w:cs="Times New Roman"/>
          <w:color w:val="000000" w:themeColor="text1"/>
          <w:sz w:val="24"/>
          <w:szCs w:val="24"/>
          <w:u w:val="single"/>
          <w:shd w:val="clear" w:color="auto" w:fill="FFFFFF"/>
        </w:rPr>
        <w:t>U kasnijoj dobi probleme poput:</w:t>
      </w:r>
    </w:p>
    <w:p w:rsidR="00000000" w:rsidRDefault="00704D5D">
      <w:pPr>
        <w:pStyle w:val="ListParagraph"/>
        <w:numPr>
          <w:ilvl w:val="0"/>
          <w:numId w:val="15"/>
        </w:numPr>
        <w:rPr>
          <w:color w:val="000000" w:themeColor="text1"/>
          <w:shd w:val="clear" w:color="auto" w:fill="FFFFFF"/>
        </w:rPr>
      </w:pPr>
      <w:r w:rsidRPr="00704D5D">
        <w:rPr>
          <w:color w:val="000000" w:themeColor="text1"/>
          <w:shd w:val="clear" w:color="auto" w:fill="FFFFFF"/>
        </w:rPr>
        <w:t>pretilosti</w:t>
      </w:r>
    </w:p>
    <w:p w:rsidR="00000000" w:rsidRDefault="00704D5D">
      <w:pPr>
        <w:pStyle w:val="ListParagraph"/>
        <w:numPr>
          <w:ilvl w:val="0"/>
          <w:numId w:val="15"/>
        </w:numPr>
        <w:rPr>
          <w:color w:val="000000" w:themeColor="text1"/>
          <w:shd w:val="clear" w:color="auto" w:fill="FFFFFF"/>
        </w:rPr>
      </w:pPr>
      <w:r w:rsidRPr="00704D5D">
        <w:rPr>
          <w:color w:val="000000" w:themeColor="text1"/>
          <w:shd w:val="clear" w:color="auto" w:fill="FFFFFF"/>
        </w:rPr>
        <w:t>dijabetesa (tip2)</w:t>
      </w:r>
    </w:p>
    <w:p w:rsidR="00000000" w:rsidRDefault="00704D5D">
      <w:pPr>
        <w:pStyle w:val="ListParagraph"/>
        <w:numPr>
          <w:ilvl w:val="0"/>
          <w:numId w:val="15"/>
        </w:numPr>
        <w:rPr>
          <w:color w:val="000000" w:themeColor="text1"/>
          <w:shd w:val="clear" w:color="auto" w:fill="FFFFFF"/>
        </w:rPr>
      </w:pPr>
      <w:r w:rsidRPr="00704D5D">
        <w:rPr>
          <w:color w:val="000000" w:themeColor="text1"/>
          <w:shd w:val="clear" w:color="auto" w:fill="FFFFFF"/>
        </w:rPr>
        <w:t>visokog tlaka (hipertenzije)</w:t>
      </w:r>
    </w:p>
    <w:p w:rsidR="00000000" w:rsidRDefault="00704D5D">
      <w:pPr>
        <w:pStyle w:val="ListParagraph"/>
        <w:numPr>
          <w:ilvl w:val="0"/>
          <w:numId w:val="15"/>
        </w:numPr>
        <w:rPr>
          <w:color w:val="000000" w:themeColor="text1"/>
          <w:shd w:val="clear" w:color="auto" w:fill="FFFFFF"/>
        </w:rPr>
      </w:pPr>
      <w:r w:rsidRPr="00704D5D">
        <w:rPr>
          <w:color w:val="000000" w:themeColor="text1"/>
          <w:shd w:val="clear" w:color="auto" w:fill="FFFFFF"/>
        </w:rPr>
        <w:t>depresije</w:t>
      </w:r>
    </w:p>
    <w:p w:rsidR="00000000" w:rsidRDefault="00704D5D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04D5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Tinejdžeri</w:t>
      </w:r>
      <w:del w:id="134" w:author="sk-mpovalec" w:date="2021-09-27T15:18:00Z">
        <w:r w:rsidRPr="00704D5D" w:rsidDel="00A61158">
          <w:rPr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delText xml:space="preserve"> </w:delText>
        </w:r>
      </w:del>
      <w:r w:rsidRPr="00704D5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u dobi od 13-18 godin</w:t>
      </w:r>
      <w:ins w:id="135" w:author="sk-mpovalec" w:date="2021-09-27T15:18:00Z">
        <w:r w:rsidR="00A61158">
          <w:rPr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a</w:t>
        </w:r>
      </w:ins>
      <w:del w:id="136" w:author="sk-mpovalec" w:date="2021-09-27T15:18:00Z">
        <w:r w:rsidRPr="00704D5D" w:rsidDel="00A61158">
          <w:rPr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delText>e</w:delText>
        </w:r>
      </w:del>
      <w:r w:rsidRPr="00704D5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trebaju 8 do 10 sati sna</w:t>
      </w:r>
    </w:p>
    <w:p w:rsidR="00252FC6" w:rsidRPr="00097C63" w:rsidRDefault="00704D5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704D5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Dnevni odmor je važan kako bi se:</w:t>
      </w:r>
    </w:p>
    <w:p w:rsidR="00000000" w:rsidRDefault="00704D5D">
      <w:pPr>
        <w:pStyle w:val="ListParagraph"/>
        <w:numPr>
          <w:ilvl w:val="0"/>
          <w:numId w:val="20"/>
        </w:numPr>
        <w:rPr>
          <w:color w:val="000000" w:themeColor="text1"/>
        </w:rPr>
      </w:pPr>
      <w:r w:rsidRPr="00704D5D">
        <w:rPr>
          <w:color w:val="000000" w:themeColor="text1"/>
        </w:rPr>
        <w:t>pravilno razvijao mozak</w:t>
      </w:r>
    </w:p>
    <w:p w:rsidR="00000000" w:rsidRDefault="00097C63">
      <w:pPr>
        <w:pStyle w:val="NoSpacing"/>
        <w:numPr>
          <w:ilvl w:val="0"/>
          <w:numId w:val="20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704D5D" w:rsidRPr="00704D5D">
        <w:rPr>
          <w:rFonts w:ascii="Times New Roman" w:hAnsi="Times New Roman" w:cs="Times New Roman"/>
          <w:color w:val="000000" w:themeColor="text1"/>
          <w:sz w:val="24"/>
          <w:szCs w:val="24"/>
        </w:rPr>
        <w:t>ravilno funkcionirali svi sustavi u tijelu (kardiocirkularni, hormonski, imunološki i drugi)</w:t>
      </w:r>
    </w:p>
    <w:p w:rsidR="00000000" w:rsidRDefault="00704D5D">
      <w:pPr>
        <w:pStyle w:val="ListParagraph"/>
        <w:numPr>
          <w:ilvl w:val="0"/>
          <w:numId w:val="20"/>
        </w:numPr>
        <w:rPr>
          <w:color w:val="000000" w:themeColor="text1"/>
        </w:rPr>
      </w:pPr>
      <w:r w:rsidRPr="00704D5D">
        <w:rPr>
          <w:color w:val="000000" w:themeColor="text1"/>
        </w:rPr>
        <w:t>lakše održavao/la pažnju tijekom školskog sata</w:t>
      </w:r>
    </w:p>
    <w:p w:rsidR="00000000" w:rsidRDefault="00704D5D">
      <w:pPr>
        <w:pStyle w:val="ListParagraph"/>
        <w:numPr>
          <w:ilvl w:val="0"/>
          <w:numId w:val="20"/>
        </w:numPr>
        <w:rPr>
          <w:color w:val="000000" w:themeColor="text1"/>
        </w:rPr>
      </w:pPr>
      <w:r w:rsidRPr="00704D5D">
        <w:rPr>
          <w:color w:val="000000" w:themeColor="text1"/>
        </w:rPr>
        <w:t>imao/</w:t>
      </w:r>
      <w:ins w:id="137" w:author="sk-mpovalec" w:date="2021-09-27T15:18:00Z">
        <w:r w:rsidR="00A61158">
          <w:rPr>
            <w:color w:val="000000" w:themeColor="text1"/>
          </w:rPr>
          <w:t>ima</w:t>
        </w:r>
      </w:ins>
      <w:r w:rsidRPr="00704D5D">
        <w:rPr>
          <w:color w:val="000000" w:themeColor="text1"/>
        </w:rPr>
        <w:t>la bolja školska postignuća</w:t>
      </w:r>
    </w:p>
    <w:p w:rsidR="00000000" w:rsidRDefault="00704D5D">
      <w:pPr>
        <w:pStyle w:val="ListParagraph"/>
        <w:numPr>
          <w:ilvl w:val="0"/>
          <w:numId w:val="20"/>
        </w:numPr>
        <w:rPr>
          <w:color w:val="000000" w:themeColor="text1"/>
        </w:rPr>
      </w:pPr>
      <w:r w:rsidRPr="00704D5D">
        <w:rPr>
          <w:color w:val="000000" w:themeColor="text1"/>
        </w:rPr>
        <w:t>bolje regulirao/</w:t>
      </w:r>
      <w:ins w:id="138" w:author="sk-mpovalec" w:date="2021-09-27T15:18:00Z">
        <w:r w:rsidR="00A61158">
          <w:rPr>
            <w:color w:val="000000" w:themeColor="text1"/>
          </w:rPr>
          <w:t>regilira</w:t>
        </w:r>
      </w:ins>
      <w:r w:rsidRPr="00704D5D">
        <w:rPr>
          <w:color w:val="000000" w:themeColor="text1"/>
        </w:rPr>
        <w:t>la emocije i ponašanje</w:t>
      </w:r>
    </w:p>
    <w:p w:rsidR="00000000" w:rsidRDefault="00AC1369">
      <w:pPr>
        <w:ind w:left="1080"/>
      </w:pPr>
    </w:p>
    <w:p w:rsidR="00F170EF" w:rsidRPr="00252FC6" w:rsidRDefault="00F170EF"/>
    <w:sectPr w:rsidR="00F170EF" w:rsidRPr="00252FC6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C0001"/>
    <w:multiLevelType w:val="hybridMultilevel"/>
    <w:tmpl w:val="D29ADE60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0B94D5E"/>
    <w:multiLevelType w:val="hybridMultilevel"/>
    <w:tmpl w:val="8CE2440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D877AB"/>
    <w:multiLevelType w:val="hybridMultilevel"/>
    <w:tmpl w:val="F000D8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326149"/>
    <w:multiLevelType w:val="hybridMultilevel"/>
    <w:tmpl w:val="BC188F10"/>
    <w:lvl w:ilvl="0" w:tplc="ECAE8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414DC4"/>
    <w:multiLevelType w:val="hybridMultilevel"/>
    <w:tmpl w:val="E4622C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E41CE0"/>
    <w:multiLevelType w:val="hybridMultilevel"/>
    <w:tmpl w:val="E9F2A0E8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2E8276EF"/>
    <w:multiLevelType w:val="hybridMultilevel"/>
    <w:tmpl w:val="1D06C46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0C2AEB"/>
    <w:multiLevelType w:val="multilevel"/>
    <w:tmpl w:val="490CD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3CC43CE"/>
    <w:multiLevelType w:val="hybridMultilevel"/>
    <w:tmpl w:val="9ED25120"/>
    <w:lvl w:ilvl="0" w:tplc="8D28B9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C0560D"/>
    <w:multiLevelType w:val="hybridMultilevel"/>
    <w:tmpl w:val="7E76D3B0"/>
    <w:lvl w:ilvl="0" w:tplc="47C6EE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E33A68"/>
    <w:multiLevelType w:val="hybridMultilevel"/>
    <w:tmpl w:val="5DF26E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352B1A"/>
    <w:multiLevelType w:val="hybridMultilevel"/>
    <w:tmpl w:val="8760E7C6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61EE3E53"/>
    <w:multiLevelType w:val="hybridMultilevel"/>
    <w:tmpl w:val="789EAA28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6CBF2549"/>
    <w:multiLevelType w:val="hybridMultilevel"/>
    <w:tmpl w:val="228A7386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D0F1EB1"/>
    <w:multiLevelType w:val="hybridMultilevel"/>
    <w:tmpl w:val="694E316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768D5118"/>
    <w:multiLevelType w:val="hybridMultilevel"/>
    <w:tmpl w:val="952C27C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E753F9"/>
    <w:multiLevelType w:val="hybridMultilevel"/>
    <w:tmpl w:val="87E259B4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3"/>
  </w:num>
  <w:num w:numId="4">
    <w:abstractNumId w:val="12"/>
  </w:num>
  <w:num w:numId="5">
    <w:abstractNumId w:val="2"/>
  </w:num>
  <w:num w:numId="6">
    <w:abstractNumId w:val="4"/>
  </w:num>
  <w:num w:numId="7">
    <w:abstractNumId w:val="1"/>
  </w:num>
  <w:num w:numId="8">
    <w:abstractNumId w:val="10"/>
  </w:num>
  <w:num w:numId="9">
    <w:abstractNumId w:val="11"/>
  </w:num>
  <w:num w:numId="10">
    <w:abstractNumId w:val="3"/>
  </w:num>
  <w:num w:numId="11">
    <w:abstractNumId w:val="6"/>
  </w:num>
  <w:num w:numId="12">
    <w:abstractNumId w:val="7"/>
  </w:num>
  <w:num w:numId="13">
    <w:abstractNumId w:val="19"/>
  </w:num>
  <w:num w:numId="14">
    <w:abstractNumId w:val="15"/>
  </w:num>
  <w:num w:numId="15">
    <w:abstractNumId w:val="17"/>
  </w:num>
  <w:num w:numId="16">
    <w:abstractNumId w:val="16"/>
  </w:num>
  <w:num w:numId="17">
    <w:abstractNumId w:val="18"/>
  </w:num>
  <w:num w:numId="18">
    <w:abstractNumId w:val="0"/>
  </w:num>
  <w:num w:numId="19">
    <w:abstractNumId w:val="5"/>
  </w:num>
  <w:num w:numId="20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risnik">
    <w15:presenceInfo w15:providerId="Windows Live" w15:userId="77ba6ffb5b0b791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AA0C99"/>
    <w:rsid w:val="0004277A"/>
    <w:rsid w:val="00043E12"/>
    <w:rsid w:val="00083C9B"/>
    <w:rsid w:val="00097C63"/>
    <w:rsid w:val="000A406F"/>
    <w:rsid w:val="000D00B3"/>
    <w:rsid w:val="00111226"/>
    <w:rsid w:val="001470FC"/>
    <w:rsid w:val="001629B0"/>
    <w:rsid w:val="001B3503"/>
    <w:rsid w:val="001D489C"/>
    <w:rsid w:val="00252FC6"/>
    <w:rsid w:val="00285FDE"/>
    <w:rsid w:val="002D523A"/>
    <w:rsid w:val="002E41D1"/>
    <w:rsid w:val="002E7A17"/>
    <w:rsid w:val="003037BC"/>
    <w:rsid w:val="00313FEB"/>
    <w:rsid w:val="0032487B"/>
    <w:rsid w:val="00392DA1"/>
    <w:rsid w:val="003F3103"/>
    <w:rsid w:val="00420AA1"/>
    <w:rsid w:val="00442C58"/>
    <w:rsid w:val="004612F5"/>
    <w:rsid w:val="004B1390"/>
    <w:rsid w:val="00524139"/>
    <w:rsid w:val="005422B4"/>
    <w:rsid w:val="005462F0"/>
    <w:rsid w:val="00573494"/>
    <w:rsid w:val="00582218"/>
    <w:rsid w:val="00582FDF"/>
    <w:rsid w:val="00662406"/>
    <w:rsid w:val="006C0DE4"/>
    <w:rsid w:val="006D3E28"/>
    <w:rsid w:val="00704D5D"/>
    <w:rsid w:val="00721E30"/>
    <w:rsid w:val="0076434B"/>
    <w:rsid w:val="007B6EFC"/>
    <w:rsid w:val="00810E10"/>
    <w:rsid w:val="00890A0A"/>
    <w:rsid w:val="008B1991"/>
    <w:rsid w:val="008E196B"/>
    <w:rsid w:val="008F7F57"/>
    <w:rsid w:val="00914C7D"/>
    <w:rsid w:val="009354AB"/>
    <w:rsid w:val="0093633A"/>
    <w:rsid w:val="00936FB8"/>
    <w:rsid w:val="0094732F"/>
    <w:rsid w:val="00A0285F"/>
    <w:rsid w:val="00A05332"/>
    <w:rsid w:val="00A51938"/>
    <w:rsid w:val="00A61158"/>
    <w:rsid w:val="00A7122B"/>
    <w:rsid w:val="00A94F7B"/>
    <w:rsid w:val="00AA0C99"/>
    <w:rsid w:val="00AC1369"/>
    <w:rsid w:val="00B0376B"/>
    <w:rsid w:val="00B12CEE"/>
    <w:rsid w:val="00C270CC"/>
    <w:rsid w:val="00C55B2E"/>
    <w:rsid w:val="00C877EE"/>
    <w:rsid w:val="00C94C82"/>
    <w:rsid w:val="00CA696E"/>
    <w:rsid w:val="00CC72EB"/>
    <w:rsid w:val="00CD737E"/>
    <w:rsid w:val="00D04ECA"/>
    <w:rsid w:val="00D1524C"/>
    <w:rsid w:val="00D302E4"/>
    <w:rsid w:val="00D36EF2"/>
    <w:rsid w:val="00D77B78"/>
    <w:rsid w:val="00D9679A"/>
    <w:rsid w:val="00DC582D"/>
    <w:rsid w:val="00DF6BDE"/>
    <w:rsid w:val="00E260E8"/>
    <w:rsid w:val="00E31005"/>
    <w:rsid w:val="00E430E3"/>
    <w:rsid w:val="00E64353"/>
    <w:rsid w:val="00EA140D"/>
    <w:rsid w:val="00ED7147"/>
    <w:rsid w:val="00EE43D6"/>
    <w:rsid w:val="00F06E19"/>
    <w:rsid w:val="00F170EF"/>
    <w:rsid w:val="00F234AE"/>
    <w:rsid w:val="00F23C00"/>
    <w:rsid w:val="00F441E4"/>
    <w:rsid w:val="00FA36EC"/>
    <w:rsid w:val="00FD3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20AA1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A0C9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13F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  <w:style w:type="paragraph" w:styleId="NoSpacing">
    <w:name w:val="No Spacing"/>
    <w:uiPriority w:val="1"/>
    <w:qFormat/>
    <w:rsid w:val="00097C63"/>
    <w:pPr>
      <w:tabs>
        <w:tab w:val="clear" w:pos="880"/>
        <w:tab w:val="clear" w:pos="2960"/>
      </w:tabs>
      <w:spacing w:line="240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5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5FAA8-2BA6-4904-AC1D-9B525F72F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438</Words>
  <Characters>2503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sk-mpovalec</dc:creator>
  <cp:lastModifiedBy>sk-mpovalec</cp:lastModifiedBy>
  <cp:revision>15</cp:revision>
  <dcterms:created xsi:type="dcterms:W3CDTF">2021-09-18T20:41:00Z</dcterms:created>
  <dcterms:modified xsi:type="dcterms:W3CDTF">2021-09-27T13:19:00Z</dcterms:modified>
</cp:coreProperties>
</file>